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25E81599" w:rsidR="0024279E" w:rsidRPr="009F0263"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bookmarkStart w:id="0" w:name="_Hlk125029791"/>
      <w:r w:rsidRPr="00B86104">
        <w:rPr>
          <w:b/>
          <w:sz w:val="32"/>
          <w:szCs w:val="32"/>
          <w:lang w:val="el-GR"/>
        </w:rPr>
        <w:t>«</w:t>
      </w:r>
      <w:r w:rsidR="008063A1" w:rsidRPr="008063A1">
        <w:rPr>
          <w:b/>
          <w:sz w:val="32"/>
          <w:szCs w:val="32"/>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8063A1">
        <w:rPr>
          <w:b/>
          <w:sz w:val="32"/>
          <w:szCs w:val="32"/>
          <w:lang w:val="el-GR"/>
        </w:rPr>
        <w:t>»</w:t>
      </w:r>
      <w:r w:rsidR="009F0263">
        <w:rPr>
          <w:b/>
          <w:sz w:val="32"/>
          <w:szCs w:val="32"/>
          <w:lang w:val="el-GR"/>
        </w:rPr>
        <w:t>»</w:t>
      </w:r>
      <w:bookmarkEnd w:id="0"/>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592A37" w14:paraId="0BCC5B53" w14:textId="77777777" w:rsidTr="00EF0725">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266B27AA" w:rsidR="001F455A" w:rsidRPr="00274473" w:rsidRDefault="001F455A" w:rsidP="00994167">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8063A1" w:rsidRPr="008063A1">
              <w:rPr>
                <w:rFonts w:cs="Tahoma"/>
                <w:sz w:val="22"/>
                <w:szCs w:val="22"/>
              </w:rPr>
              <w:t>61</w:t>
            </w:r>
            <w:r w:rsidR="00D70DF4">
              <w:rPr>
                <w:rFonts w:cs="Tahoma"/>
                <w:sz w:val="22"/>
                <w:szCs w:val="22"/>
              </w:rPr>
              <w:t>.</w:t>
            </w:r>
            <w:r w:rsidR="008063A1" w:rsidRPr="008063A1">
              <w:rPr>
                <w:rFonts w:cs="Tahoma"/>
                <w:sz w:val="22"/>
                <w:szCs w:val="22"/>
              </w:rPr>
              <w:t>75</w:t>
            </w:r>
            <w:r w:rsidR="00D86293" w:rsidRPr="00D86293">
              <w:rPr>
                <w:rFonts w:cs="Tahoma"/>
                <w:sz w:val="22"/>
                <w:szCs w:val="22"/>
              </w:rPr>
              <w:t>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προϋπολογισμός με ΦΠΑ: </w:t>
            </w:r>
            <w:r w:rsidR="00D86293" w:rsidRPr="00D86293">
              <w:rPr>
                <w:rFonts w:cs="Tahoma"/>
                <w:sz w:val="22"/>
                <w:szCs w:val="22"/>
              </w:rPr>
              <w:t>€</w:t>
            </w:r>
            <w:r w:rsidR="008063A1" w:rsidRPr="008063A1">
              <w:rPr>
                <w:rFonts w:cs="Tahoma"/>
                <w:sz w:val="22"/>
                <w:szCs w:val="22"/>
              </w:rPr>
              <w:t>76</w:t>
            </w:r>
            <w:r w:rsidR="00D70DF4">
              <w:rPr>
                <w:rFonts w:cs="Tahoma"/>
                <w:sz w:val="22"/>
                <w:szCs w:val="22"/>
              </w:rPr>
              <w:t>.</w:t>
            </w:r>
            <w:r w:rsidR="008063A1" w:rsidRPr="008063A1">
              <w:rPr>
                <w:rFonts w:cs="Tahoma"/>
                <w:sz w:val="22"/>
                <w:szCs w:val="22"/>
              </w:rPr>
              <w:t>57</w:t>
            </w:r>
            <w:r w:rsidR="00C622A6">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8063A1" w:rsidRPr="008063A1">
              <w:rPr>
                <w:rFonts w:cs="Tahoma"/>
                <w:sz w:val="22"/>
                <w:szCs w:val="22"/>
              </w:rPr>
              <w:t>14</w:t>
            </w:r>
            <w:r w:rsidR="00D70DF4">
              <w:rPr>
                <w:rFonts w:cs="Tahoma"/>
                <w:sz w:val="22"/>
                <w:szCs w:val="22"/>
              </w:rPr>
              <w:t>.</w:t>
            </w:r>
            <w:r w:rsidR="008063A1" w:rsidRPr="008063A1">
              <w:rPr>
                <w:rFonts w:cs="Tahoma"/>
                <w:sz w:val="22"/>
                <w:szCs w:val="22"/>
              </w:rPr>
              <w:t>8</w:t>
            </w:r>
            <w:r w:rsidR="00C622A6">
              <w:rPr>
                <w:rFonts w:cs="Tahoma"/>
                <w:sz w:val="22"/>
                <w:szCs w:val="22"/>
              </w:rPr>
              <w:t>20</w:t>
            </w:r>
            <w:r w:rsidR="00D70DF4">
              <w:rPr>
                <w:rFonts w:cs="Tahoma"/>
                <w:sz w:val="22"/>
                <w:szCs w:val="22"/>
              </w:rPr>
              <w:t>,</w:t>
            </w:r>
            <w:r w:rsidR="00D86293" w:rsidRPr="00D86293">
              <w:rPr>
                <w:rFonts w:cs="Tahoma"/>
                <w:sz w:val="22"/>
                <w:szCs w:val="22"/>
              </w:rPr>
              <w:t>00</w:t>
            </w:r>
          </w:p>
        </w:tc>
      </w:tr>
      <w:tr w:rsidR="00C622A6" w:rsidRPr="00D86293"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52A80CDE" w14:textId="77777777" w:rsidR="00C622A6" w:rsidRDefault="00C622A6" w:rsidP="00994167">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3440D180" w14:textId="672FC148" w:rsidR="00C622A6" w:rsidRPr="004B24A7" w:rsidRDefault="00C622A6" w:rsidP="00994167">
            <w:pPr>
              <w:suppressAutoHyphens w:val="0"/>
              <w:spacing w:after="91" w:line="236" w:lineRule="auto"/>
              <w:rPr>
                <w:lang w:val="el-GR"/>
              </w:rPr>
            </w:pPr>
            <w:r w:rsidRPr="00107E67">
              <w:rPr>
                <w:lang w:val="el-GR"/>
              </w:rPr>
              <w:t>72253200-5 - Υπηρεσίες υποστήριξης συστημάτων πληροφορικής</w:t>
            </w:r>
          </w:p>
        </w:tc>
      </w:tr>
      <w:tr w:rsidR="0024279E" w:rsidRPr="00592A37"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1ED3570A" w14:textId="77777777" w:rsidTr="00EF0725">
        <w:tc>
          <w:tcPr>
            <w:tcW w:w="2830" w:type="dxa"/>
            <w:shd w:val="clear" w:color="auto" w:fill="auto"/>
            <w:vAlign w:val="center"/>
          </w:tcPr>
          <w:p w14:paraId="4057F07C"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1A3B0A7D" w:rsidR="0024279E" w:rsidRPr="002E65F4" w:rsidDel="005977E7" w:rsidRDefault="00B55A34" w:rsidP="00C82832">
            <w:pPr>
              <w:autoSpaceDE w:val="0"/>
              <w:autoSpaceDN w:val="0"/>
              <w:adjustRightInd w:val="0"/>
              <w:spacing w:before="120" w:after="0"/>
              <w:jc w:val="left"/>
              <w:rPr>
                <w:b/>
                <w:color w:val="000000"/>
                <w:lang w:val="en-US"/>
              </w:rPr>
            </w:pPr>
            <w:r w:rsidRPr="00E14152">
              <w:rPr>
                <w:b/>
                <w:color w:val="000000"/>
                <w:lang w:val="el-GR"/>
              </w:rPr>
              <w:t>10</w:t>
            </w:r>
            <w:r w:rsidR="0024279E" w:rsidRPr="00E14152">
              <w:rPr>
                <w:b/>
                <w:color w:val="000000"/>
                <w:lang w:val="el-GR"/>
              </w:rPr>
              <w:t>-</w:t>
            </w:r>
            <w:r w:rsidRPr="00E14152">
              <w:rPr>
                <w:b/>
                <w:color w:val="000000"/>
                <w:lang w:val="el-GR"/>
              </w:rPr>
              <w:t>02</w:t>
            </w:r>
            <w:r w:rsidR="0024279E" w:rsidRPr="00E14152">
              <w:rPr>
                <w:b/>
                <w:color w:val="000000"/>
                <w:lang w:val="el-GR"/>
              </w:rPr>
              <w:t>-20</w:t>
            </w:r>
            <w:r w:rsidR="00C82832" w:rsidRPr="00E14152">
              <w:rPr>
                <w:b/>
                <w:color w:val="000000"/>
                <w:lang w:val="el-GR"/>
              </w:rPr>
              <w:t>2</w:t>
            </w:r>
            <w:r w:rsidRPr="00E14152">
              <w:rPr>
                <w:b/>
                <w:color w:val="000000"/>
                <w:lang w:val="el-GR"/>
              </w:rPr>
              <w:t>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575980ED" w:rsidR="00C82832" w:rsidRPr="00603221" w:rsidDel="005977E7" w:rsidRDefault="00405943" w:rsidP="00C82832">
            <w:pPr>
              <w:autoSpaceDE w:val="0"/>
              <w:autoSpaceDN w:val="0"/>
              <w:adjustRightInd w:val="0"/>
              <w:spacing w:before="120" w:after="0"/>
              <w:rPr>
                <w:b/>
                <w:color w:val="000000"/>
                <w:highlight w:val="yellow"/>
              </w:rPr>
            </w:pPr>
            <w:r w:rsidRPr="00405943">
              <w:rPr>
                <w:b/>
                <w:color w:val="000000"/>
                <w:lang w:val="el-GR"/>
              </w:rPr>
              <w:t>26</w:t>
            </w:r>
            <w:r w:rsidR="00C82832" w:rsidRPr="00405943">
              <w:rPr>
                <w:b/>
                <w:color w:val="000000"/>
                <w:lang w:val="el-GR"/>
              </w:rPr>
              <w:t>-</w:t>
            </w:r>
            <w:r w:rsidRPr="00405943">
              <w:rPr>
                <w:b/>
                <w:color w:val="000000"/>
                <w:lang w:val="el-GR"/>
              </w:rPr>
              <w:t>01</w:t>
            </w:r>
            <w:r w:rsidR="00C82832" w:rsidRPr="00405943">
              <w:rPr>
                <w:b/>
                <w:color w:val="000000"/>
                <w:lang w:val="el-GR"/>
              </w:rPr>
              <w:t>-202</w:t>
            </w:r>
            <w:r w:rsidRPr="00405943">
              <w:rPr>
                <w:b/>
                <w:color w:val="000000"/>
                <w:lang w:val="el-GR"/>
              </w:rPr>
              <w:t>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6FBD6FE4" w:rsidR="00C82832" w:rsidRPr="00603221" w:rsidDel="005977E7" w:rsidRDefault="00A42B88" w:rsidP="00C82832">
            <w:pPr>
              <w:autoSpaceDE w:val="0"/>
              <w:autoSpaceDN w:val="0"/>
              <w:adjustRightInd w:val="0"/>
              <w:spacing w:before="120" w:after="0"/>
              <w:rPr>
                <w:b/>
                <w:color w:val="000000"/>
                <w:highlight w:val="yellow"/>
              </w:rPr>
            </w:pPr>
            <w:r w:rsidRPr="00405943">
              <w:rPr>
                <w:b/>
                <w:color w:val="000000"/>
                <w:lang w:val="el-GR"/>
              </w:rPr>
              <w:t>26-01-2023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6241F63C" w:rsidR="00C82832" w:rsidRPr="00603221" w:rsidRDefault="00A42B88" w:rsidP="00C82832">
            <w:pPr>
              <w:autoSpaceDE w:val="0"/>
              <w:autoSpaceDN w:val="0"/>
              <w:adjustRightInd w:val="0"/>
              <w:spacing w:before="120" w:after="0"/>
              <w:rPr>
                <w:b/>
                <w:highlight w:val="magenta"/>
                <w:lang w:val="el-GR"/>
              </w:rPr>
            </w:pPr>
            <w:r w:rsidRPr="00405943">
              <w:rPr>
                <w:b/>
                <w:color w:val="000000"/>
                <w:lang w:val="el-GR"/>
              </w:rPr>
              <w:t>26-01-2023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592A37"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5682130A" w:rsidR="0024279E" w:rsidRPr="008063A1" w:rsidRDefault="008063A1" w:rsidP="008063A1">
            <w:pPr>
              <w:pStyle w:val="TabletextChar"/>
              <w:rPr>
                <w:rFonts w:cs="Tahoma"/>
                <w:b/>
                <w:sz w:val="22"/>
                <w:szCs w:val="22"/>
              </w:rPr>
            </w:pPr>
            <w:r w:rsidRPr="008063A1">
              <w:rPr>
                <w:rFonts w:cs="Tahoma"/>
                <w:b/>
                <w:sz w:val="22"/>
                <w:szCs w:val="22"/>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D86293" w14:paraId="0793C63A" w14:textId="77777777" w:rsidTr="006C2066">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8412885" w14:textId="77777777" w:rsidR="00E049A1" w:rsidRDefault="00E049A1" w:rsidP="00E049A1">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10AE3E2C" w14:textId="76BC7637" w:rsidR="00E049A1" w:rsidRPr="00166AA6" w:rsidRDefault="00E049A1" w:rsidP="00E049A1">
            <w:pPr>
              <w:rPr>
                <w:rFonts w:cstheme="minorHAnsi"/>
              </w:rPr>
            </w:pPr>
            <w:r w:rsidRPr="00107E67">
              <w:rPr>
                <w:lang w:val="el-GR"/>
              </w:rPr>
              <w:t>72253200-5 - Υπηρεσίες υποστήριξης συστημάτων πληροφορικής</w:t>
            </w:r>
            <w:r w:rsidRPr="00802920">
              <w:rPr>
                <w:lang w:val="el-GR"/>
              </w:rPr>
              <w:t>.</w:t>
            </w:r>
          </w:p>
        </w:tc>
      </w:tr>
      <w:tr w:rsidR="004B24A7" w:rsidRPr="00592A37"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8063A1" w:rsidRPr="00592A37" w14:paraId="118555D2" w14:textId="77777777" w:rsidTr="00D52C7B">
        <w:tc>
          <w:tcPr>
            <w:tcW w:w="3708" w:type="dxa"/>
            <w:vAlign w:val="center"/>
          </w:tcPr>
          <w:p w14:paraId="3F97C59A" w14:textId="72F43010" w:rsidR="008063A1" w:rsidRPr="00603221" w:rsidRDefault="008063A1" w:rsidP="008063A1">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6F3AA399" w:rsidR="008063A1" w:rsidRPr="00603221" w:rsidRDefault="008063A1" w:rsidP="008063A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sidRPr="008063A1">
              <w:rPr>
                <w:rFonts w:cs="Tahoma"/>
                <w:sz w:val="22"/>
                <w:szCs w:val="22"/>
              </w:rPr>
              <w:t>61</w:t>
            </w:r>
            <w:r>
              <w:rPr>
                <w:rFonts w:cs="Tahoma"/>
                <w:sz w:val="22"/>
                <w:szCs w:val="22"/>
              </w:rPr>
              <w:t>.</w:t>
            </w:r>
            <w:r w:rsidRPr="008063A1">
              <w:rPr>
                <w:rFonts w:cs="Tahoma"/>
                <w:sz w:val="22"/>
                <w:szCs w:val="22"/>
              </w:rPr>
              <w:t>75</w:t>
            </w:r>
            <w:r w:rsidRPr="00D86293">
              <w:rPr>
                <w:rFonts w:cs="Tahoma"/>
                <w:sz w:val="22"/>
                <w:szCs w:val="22"/>
              </w:rPr>
              <w:t>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 προϋπολογισμός με ΦΠΑ: </w:t>
            </w:r>
            <w:r w:rsidRPr="00D86293">
              <w:rPr>
                <w:rFonts w:cs="Tahoma"/>
                <w:sz w:val="22"/>
                <w:szCs w:val="22"/>
              </w:rPr>
              <w:t>€</w:t>
            </w:r>
            <w:r w:rsidRPr="008063A1">
              <w:rPr>
                <w:rFonts w:cs="Tahoma"/>
                <w:sz w:val="22"/>
                <w:szCs w:val="22"/>
              </w:rPr>
              <w:t>76</w:t>
            </w:r>
            <w:r>
              <w:rPr>
                <w:rFonts w:cs="Tahoma"/>
                <w:sz w:val="22"/>
                <w:szCs w:val="22"/>
              </w:rPr>
              <w:t>.</w:t>
            </w:r>
            <w:r w:rsidRPr="008063A1">
              <w:rPr>
                <w:rFonts w:cs="Tahoma"/>
                <w:sz w:val="22"/>
                <w:szCs w:val="22"/>
              </w:rPr>
              <w:t>57</w:t>
            </w:r>
            <w:r>
              <w:rPr>
                <w:rFonts w:cs="Tahoma"/>
                <w:sz w:val="22"/>
                <w:szCs w:val="22"/>
              </w:rPr>
              <w:t>0,</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sidRPr="008063A1">
              <w:rPr>
                <w:rFonts w:cs="Tahoma"/>
                <w:sz w:val="22"/>
                <w:szCs w:val="22"/>
              </w:rPr>
              <w:t>14</w:t>
            </w:r>
            <w:r>
              <w:rPr>
                <w:rFonts w:cs="Tahoma"/>
                <w:sz w:val="22"/>
                <w:szCs w:val="22"/>
              </w:rPr>
              <w:t>.</w:t>
            </w:r>
            <w:r w:rsidRPr="008063A1">
              <w:rPr>
                <w:rFonts w:cs="Tahoma"/>
                <w:sz w:val="22"/>
                <w:szCs w:val="22"/>
              </w:rPr>
              <w:t>8</w:t>
            </w:r>
            <w:r>
              <w:rPr>
                <w:rFonts w:cs="Tahoma"/>
                <w:sz w:val="22"/>
                <w:szCs w:val="22"/>
              </w:rPr>
              <w:t>20,</w:t>
            </w:r>
            <w:r w:rsidRPr="00D86293">
              <w:rPr>
                <w:rFonts w:cs="Tahoma"/>
                <w:sz w:val="22"/>
                <w:szCs w:val="22"/>
              </w:rPr>
              <w:t>00</w:t>
            </w:r>
          </w:p>
        </w:tc>
      </w:tr>
      <w:tr w:rsidR="004B24A7" w:rsidRPr="00592A37" w14:paraId="38877388" w14:textId="77777777" w:rsidTr="0031590C">
        <w:tc>
          <w:tcPr>
            <w:tcW w:w="3708" w:type="dxa"/>
            <w:vAlign w:val="center"/>
          </w:tcPr>
          <w:p w14:paraId="433A0B87"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18F1F521" w:rsidR="004B24A7" w:rsidRPr="00603221" w:rsidRDefault="00092F07" w:rsidP="00092F07">
            <w:pPr>
              <w:pStyle w:val="normalwithoutspacing"/>
            </w:pPr>
            <w:r w:rsidRPr="00092F07">
              <w:t xml:space="preserve">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w:t>
            </w:r>
            <w:r w:rsidRPr="00BC373E">
              <w:t>1023711-0000000 (Γενικές Κρατικές Δαπάνες) του Υπουργείου Οικονομικών.</w:t>
            </w:r>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100311EA" w:rsidR="004B24A7" w:rsidRPr="00A00118" w:rsidRDefault="00092F07" w:rsidP="004B24A7">
            <w:pPr>
              <w:rPr>
                <w:lang w:val="el-GR"/>
              </w:rPr>
            </w:pPr>
            <w:r>
              <w:rPr>
                <w:lang w:val="el-GR"/>
              </w:rPr>
              <w:t>Οκτώ</w:t>
            </w:r>
            <w:r w:rsidR="004B24A7" w:rsidRPr="00A00118">
              <w:rPr>
                <w:lang w:val="el-GR"/>
              </w:rPr>
              <w:t xml:space="preserve"> </w:t>
            </w:r>
            <w:r w:rsidR="00A00118" w:rsidRPr="00A00118">
              <w:rPr>
                <w:lang w:val="el-GR"/>
              </w:rPr>
              <w:t>(</w:t>
            </w:r>
            <w:r>
              <w:rPr>
                <w:lang w:val="el-GR"/>
              </w:rPr>
              <w:t>8</w:t>
            </w:r>
            <w:r w:rsidR="00A00118" w:rsidRPr="00A00118">
              <w:rPr>
                <w:lang w:val="el-GR"/>
              </w:rPr>
              <w:t xml:space="preserve">) </w:t>
            </w:r>
            <w:r w:rsidR="004B24A7" w:rsidRPr="00A00118">
              <w:rPr>
                <w:lang w:val="el-GR"/>
              </w:rPr>
              <w:t xml:space="preserve">μήνες </w:t>
            </w:r>
          </w:p>
        </w:tc>
      </w:tr>
      <w:tr w:rsidR="004B24A7" w:rsidRPr="00DF02B0" w14:paraId="0CEEFBF4" w14:textId="77777777" w:rsidTr="0031590C">
        <w:tc>
          <w:tcPr>
            <w:tcW w:w="3708" w:type="dxa"/>
            <w:vAlign w:val="center"/>
          </w:tcPr>
          <w:p w14:paraId="468AB927"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596E0AF9" w:rsidR="004B24A7" w:rsidRPr="00C82832" w:rsidRDefault="00864DAA" w:rsidP="004B24A7">
            <w:pPr>
              <w:pStyle w:val="TabletextChar"/>
              <w:rPr>
                <w:rFonts w:cs="Tahoma"/>
                <w:b/>
                <w:sz w:val="22"/>
                <w:szCs w:val="24"/>
              </w:rPr>
            </w:pPr>
            <w:r w:rsidRPr="00864DAA">
              <w:rPr>
                <w:b/>
                <w:color w:val="000000"/>
                <w:sz w:val="22"/>
                <w:szCs w:val="22"/>
              </w:rPr>
              <w:t>26-01-2023</w:t>
            </w:r>
          </w:p>
        </w:tc>
      </w:tr>
      <w:tr w:rsidR="004B24A7" w:rsidRPr="00DF02B0" w14:paraId="4F1733B5" w14:textId="77777777" w:rsidTr="0031590C">
        <w:tc>
          <w:tcPr>
            <w:tcW w:w="3708" w:type="dxa"/>
            <w:vAlign w:val="center"/>
          </w:tcPr>
          <w:p w14:paraId="47446C13"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731D14E6" w:rsidR="004B24A7" w:rsidRPr="00C82832" w:rsidRDefault="00393C7F" w:rsidP="004B24A7">
            <w:pPr>
              <w:pStyle w:val="TabletextChar"/>
              <w:rPr>
                <w:rFonts w:cs="Tahoma"/>
                <w:b/>
                <w:sz w:val="22"/>
                <w:szCs w:val="24"/>
              </w:rPr>
            </w:pPr>
            <w:r>
              <w:rPr>
                <w:rFonts w:cs="Tahoma"/>
                <w:b/>
                <w:sz w:val="22"/>
                <w:szCs w:val="24"/>
              </w:rPr>
              <w:t>03-02-2023</w:t>
            </w:r>
          </w:p>
        </w:tc>
      </w:tr>
      <w:tr w:rsidR="004B24A7" w:rsidRPr="00B55A34" w14:paraId="631BFE92" w14:textId="77777777" w:rsidTr="0031590C">
        <w:tc>
          <w:tcPr>
            <w:tcW w:w="3708" w:type="dxa"/>
            <w:vAlign w:val="center"/>
          </w:tcPr>
          <w:p w14:paraId="48277820"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2D384782" w14:textId="3044907F" w:rsidR="004B24A7" w:rsidRPr="00A406A5" w:rsidRDefault="00464FB8" w:rsidP="004B24A7">
            <w:pPr>
              <w:pStyle w:val="TabletextChar"/>
              <w:rPr>
                <w:rFonts w:cs="Tahoma"/>
                <w:b/>
                <w:color w:val="000000"/>
                <w:sz w:val="22"/>
                <w:szCs w:val="22"/>
                <w:highlight w:val="magenta"/>
              </w:rPr>
            </w:pPr>
            <w:r w:rsidRPr="00864DAA">
              <w:rPr>
                <w:b/>
                <w:color w:val="000000"/>
                <w:sz w:val="22"/>
                <w:szCs w:val="22"/>
              </w:rPr>
              <w:t>26-01-2023</w:t>
            </w:r>
          </w:p>
        </w:tc>
      </w:tr>
      <w:tr w:rsidR="004B24A7" w:rsidRPr="00B55A34" w14:paraId="368A194C" w14:textId="77777777" w:rsidTr="00603221">
        <w:tc>
          <w:tcPr>
            <w:tcW w:w="3708" w:type="dxa"/>
            <w:vAlign w:val="center"/>
          </w:tcPr>
          <w:p w14:paraId="440217A8"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037A852F" w:rsidR="004B24A7" w:rsidRPr="00433D32" w:rsidRDefault="00826E90" w:rsidP="004B24A7">
            <w:pPr>
              <w:autoSpaceDE w:val="0"/>
              <w:autoSpaceDN w:val="0"/>
              <w:adjustRightInd w:val="0"/>
              <w:spacing w:after="0" w:line="276" w:lineRule="auto"/>
              <w:jc w:val="left"/>
              <w:rPr>
                <w:lang w:val="el-GR"/>
              </w:rPr>
            </w:pPr>
            <w:r w:rsidRPr="00826E90">
              <w:rPr>
                <w:b/>
                <w:lang w:val="el-GR"/>
              </w:rPr>
              <w:t>10</w:t>
            </w:r>
            <w:r w:rsidR="004B24A7" w:rsidRPr="00826E90">
              <w:rPr>
                <w:b/>
                <w:lang w:val="el-GR"/>
              </w:rPr>
              <w:t>-</w:t>
            </w:r>
            <w:r w:rsidRPr="00826E90">
              <w:rPr>
                <w:b/>
                <w:lang w:val="el-GR"/>
              </w:rPr>
              <w:t>02</w:t>
            </w:r>
            <w:r w:rsidR="004B24A7" w:rsidRPr="00067655">
              <w:rPr>
                <w:b/>
                <w:lang w:val="el-GR"/>
              </w:rPr>
              <w:t>-202</w:t>
            </w:r>
            <w:r w:rsidRPr="00067655">
              <w:rPr>
                <w:b/>
                <w:lang w:val="el-GR"/>
              </w:rPr>
              <w:t>3,</w:t>
            </w:r>
            <w:r w:rsidRPr="00067655">
              <w:rPr>
                <w:bCs/>
                <w:lang w:val="el-GR"/>
              </w:rPr>
              <w:t xml:space="preserve"> </w:t>
            </w:r>
            <w:r w:rsidR="004B24A7" w:rsidRPr="00826E90">
              <w:rPr>
                <w:bCs/>
                <w:color w:val="000000"/>
                <w:lang w:val="el-GR"/>
              </w:rPr>
              <w:t>ημέρα</w:t>
            </w:r>
            <w:r w:rsidR="004B24A7" w:rsidRPr="00A406A5">
              <w:rPr>
                <w:color w:val="000000"/>
                <w:lang w:val="el-GR"/>
              </w:rPr>
              <w:t xml:space="preserve"> </w:t>
            </w:r>
            <w:r w:rsidR="000953E4" w:rsidRPr="0049242C">
              <w:rPr>
                <w:b/>
                <w:bCs/>
                <w:color w:val="000000"/>
                <w:lang w:val="el-GR"/>
              </w:rPr>
              <w:t>Παρασκευή</w:t>
            </w:r>
            <w:r w:rsidR="000953E4">
              <w:rPr>
                <w:color w:val="000000"/>
                <w:lang w:val="el-GR"/>
              </w:rPr>
              <w:t xml:space="preserve"> </w:t>
            </w:r>
            <w:r w:rsidR="0049242C">
              <w:rPr>
                <w:color w:val="000000"/>
                <w:lang w:val="el-GR"/>
              </w:rPr>
              <w:t xml:space="preserve"> &amp; </w:t>
            </w:r>
            <w:r w:rsidR="004B24A7" w:rsidRPr="00A406A5">
              <w:rPr>
                <w:color w:val="000000"/>
                <w:lang w:val="el-GR"/>
              </w:rPr>
              <w:t>ώρα</w:t>
            </w:r>
            <w:r w:rsidR="0049242C">
              <w:rPr>
                <w:color w:val="000000"/>
                <w:lang w:val="el-GR"/>
              </w:rPr>
              <w:t xml:space="preserve"> </w:t>
            </w:r>
            <w:r w:rsidR="002456B2">
              <w:rPr>
                <w:b/>
              </w:rPr>
              <w:t>14:00</w:t>
            </w:r>
          </w:p>
        </w:tc>
      </w:tr>
      <w:tr w:rsidR="004B24A7" w:rsidRPr="00592A37"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EA623D4" w14:textId="77777777" w:rsidTr="0031590C">
        <w:tc>
          <w:tcPr>
            <w:tcW w:w="3708" w:type="dxa"/>
          </w:tcPr>
          <w:p w14:paraId="2D7201C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2EFB9726" w:rsidR="004B24A7" w:rsidRPr="00603221" w:rsidRDefault="007951BC" w:rsidP="004B24A7">
            <w:pPr>
              <w:autoSpaceDE w:val="0"/>
              <w:autoSpaceDN w:val="0"/>
              <w:adjustRightInd w:val="0"/>
              <w:spacing w:after="0" w:line="276" w:lineRule="auto"/>
              <w:jc w:val="left"/>
              <w:rPr>
                <w:color w:val="000000"/>
              </w:rPr>
            </w:pPr>
            <w:r w:rsidRPr="00864DAA">
              <w:rPr>
                <w:b/>
                <w:color w:val="000000"/>
                <w:lang w:val="el-GR"/>
              </w:rPr>
              <w:t>26-01-2023</w:t>
            </w:r>
          </w:p>
        </w:tc>
      </w:tr>
      <w:tr w:rsidR="004B24A7" w:rsidRPr="00B55A34" w14:paraId="5C69C8D8" w14:textId="77777777" w:rsidTr="0031590C">
        <w:tc>
          <w:tcPr>
            <w:tcW w:w="3708" w:type="dxa"/>
            <w:vAlign w:val="center"/>
          </w:tcPr>
          <w:p w14:paraId="06B964EB"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561C45CD" w:rsidR="004B24A7" w:rsidRPr="00603221" w:rsidRDefault="00BC4C83" w:rsidP="004B24A7">
            <w:pPr>
              <w:pStyle w:val="TabletextChar"/>
              <w:rPr>
                <w:rFonts w:cs="Tahoma"/>
                <w:sz w:val="22"/>
                <w:szCs w:val="22"/>
              </w:rPr>
            </w:pPr>
            <w:r w:rsidRPr="00B6050E">
              <w:rPr>
                <w:rFonts w:cs="Tahoma"/>
                <w:b/>
                <w:color w:val="000000"/>
                <w:sz w:val="22"/>
                <w:szCs w:val="22"/>
                <w:lang w:eastAsia="zh-CN"/>
              </w:rPr>
              <w:t>14</w:t>
            </w:r>
            <w:r w:rsidR="004B24A7" w:rsidRPr="00B6050E">
              <w:rPr>
                <w:rFonts w:cs="Tahoma"/>
                <w:b/>
                <w:color w:val="000000"/>
                <w:sz w:val="22"/>
                <w:szCs w:val="22"/>
                <w:lang w:eastAsia="zh-CN"/>
              </w:rPr>
              <w:t>-</w:t>
            </w:r>
            <w:r w:rsidRPr="00B6050E">
              <w:rPr>
                <w:rFonts w:cs="Tahoma"/>
                <w:b/>
                <w:color w:val="000000"/>
                <w:sz w:val="22"/>
                <w:szCs w:val="22"/>
                <w:lang w:eastAsia="zh-CN"/>
              </w:rPr>
              <w:t>02</w:t>
            </w:r>
            <w:r w:rsidR="004B24A7" w:rsidRPr="00B6050E">
              <w:rPr>
                <w:rFonts w:cs="Tahoma"/>
                <w:b/>
                <w:color w:val="000000"/>
                <w:sz w:val="22"/>
                <w:szCs w:val="22"/>
                <w:lang w:eastAsia="zh-CN"/>
              </w:rPr>
              <w:t>-202</w:t>
            </w:r>
            <w:r w:rsidRPr="00B6050E">
              <w:rPr>
                <w:rFonts w:cs="Tahoma"/>
                <w:b/>
                <w:color w:val="000000"/>
                <w:sz w:val="22"/>
                <w:szCs w:val="22"/>
                <w:lang w:eastAsia="zh-CN"/>
              </w:rPr>
              <w:t>3</w:t>
            </w:r>
            <w:r w:rsidR="00C91ECC">
              <w:rPr>
                <w:rFonts w:cs="Tahoma"/>
                <w:b/>
                <w:color w:val="000000"/>
                <w:sz w:val="22"/>
                <w:szCs w:val="22"/>
              </w:rPr>
              <w:t xml:space="preserve">, </w:t>
            </w:r>
            <w:r w:rsidR="00C91ECC" w:rsidRPr="00826E90">
              <w:rPr>
                <w:bCs/>
                <w:color w:val="000000"/>
              </w:rPr>
              <w:t>ημέρα</w:t>
            </w:r>
            <w:r w:rsidR="00C91ECC" w:rsidRPr="00A406A5">
              <w:rPr>
                <w:color w:val="000000"/>
              </w:rPr>
              <w:t xml:space="preserve"> </w:t>
            </w:r>
            <w:r w:rsidR="00C91ECC">
              <w:rPr>
                <w:b/>
                <w:bCs/>
                <w:color w:val="000000"/>
              </w:rPr>
              <w:t xml:space="preserve">Τρίτη </w:t>
            </w:r>
            <w:r w:rsidR="00916AF6">
              <w:rPr>
                <w:rFonts w:cs="Tahoma"/>
                <w:bCs/>
                <w:sz w:val="22"/>
                <w:szCs w:val="22"/>
              </w:rPr>
              <w:t xml:space="preserve">&amp; </w:t>
            </w:r>
            <w:r w:rsidR="004B24A7" w:rsidRPr="00F80E88">
              <w:rPr>
                <w:rFonts w:cs="Tahoma"/>
                <w:bCs/>
                <w:sz w:val="22"/>
                <w:szCs w:val="22"/>
              </w:rPr>
              <w:t>ώρα</w:t>
            </w:r>
            <w:r w:rsidR="004B24A7" w:rsidRPr="00603221">
              <w:rPr>
                <w:rFonts w:cs="Tahoma"/>
                <w:b/>
                <w:sz w:val="22"/>
                <w:szCs w:val="22"/>
              </w:rPr>
              <w:t xml:space="preserve"> </w:t>
            </w:r>
            <w:r w:rsidR="00280E79">
              <w:rPr>
                <w:rFonts w:cs="Tahoma"/>
                <w:b/>
                <w:sz w:val="22"/>
                <w:szCs w:val="22"/>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1BEF4C10" w14:textId="462CD50F" w:rsidR="002C36B6" w:rsidRDefault="005D6014">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25623857" w:history="1">
            <w:r w:rsidR="002C36B6" w:rsidRPr="00D13246">
              <w:rPr>
                <w:rStyle w:val="-"/>
                <w:noProof/>
                <w:lang w:val="el-GR"/>
                <w14:scene3d>
                  <w14:camera w14:prst="orthographicFront"/>
                  <w14:lightRig w14:rig="threePt" w14:dir="t">
                    <w14:rot w14:lat="0" w14:lon="0" w14:rev="0"/>
                  </w14:lightRig>
                </w14:scene3d>
              </w:rPr>
              <w:t>1.</w:t>
            </w:r>
            <w:r w:rsidR="002C36B6">
              <w:rPr>
                <w:rFonts w:asciiTheme="minorHAnsi" w:eastAsiaTheme="minorEastAsia" w:hAnsiTheme="minorHAnsi" w:cstheme="minorBidi"/>
                <w:b w:val="0"/>
                <w:bCs w:val="0"/>
                <w:caps w:val="0"/>
                <w:noProof/>
                <w:sz w:val="22"/>
                <w:szCs w:val="22"/>
                <w:lang w:val="en-US"/>
              </w:rPr>
              <w:tab/>
            </w:r>
            <w:r w:rsidR="002C36B6" w:rsidRPr="00D13246">
              <w:rPr>
                <w:rStyle w:val="-"/>
                <w:noProof/>
                <w:lang w:val="el-GR"/>
              </w:rPr>
              <w:t>ΑΝΑΘΕΤΟΥΣΑ ΑΡΧΗ ΚΑΙ ΑΝΤΙΚΕΙΜΕΝΟ ΣΥΜΒΑΣΗΣ</w:t>
            </w:r>
            <w:r w:rsidR="002C36B6">
              <w:rPr>
                <w:noProof/>
                <w:webHidden/>
              </w:rPr>
              <w:tab/>
            </w:r>
            <w:r w:rsidR="002C36B6">
              <w:rPr>
                <w:noProof/>
                <w:webHidden/>
              </w:rPr>
              <w:fldChar w:fldCharType="begin"/>
            </w:r>
            <w:r w:rsidR="002C36B6">
              <w:rPr>
                <w:noProof/>
                <w:webHidden/>
              </w:rPr>
              <w:instrText xml:space="preserve"> PAGEREF _Toc125623857 \h </w:instrText>
            </w:r>
            <w:r w:rsidR="002C36B6">
              <w:rPr>
                <w:noProof/>
                <w:webHidden/>
              </w:rPr>
            </w:r>
            <w:r w:rsidR="002C36B6">
              <w:rPr>
                <w:noProof/>
                <w:webHidden/>
              </w:rPr>
              <w:fldChar w:fldCharType="separate"/>
            </w:r>
            <w:r w:rsidR="008F55A6">
              <w:rPr>
                <w:noProof/>
                <w:webHidden/>
              </w:rPr>
              <w:t>7</w:t>
            </w:r>
            <w:r w:rsidR="002C36B6">
              <w:rPr>
                <w:noProof/>
                <w:webHidden/>
              </w:rPr>
              <w:fldChar w:fldCharType="end"/>
            </w:r>
          </w:hyperlink>
        </w:p>
        <w:p w14:paraId="4645BEE1" w14:textId="639D31E6"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58" w:history="1">
            <w:r w:rsidRPr="00D13246">
              <w:rPr>
                <w:rStyle w:val="-"/>
                <w:noProof/>
                <w:lang w:val="el-GR"/>
              </w:rPr>
              <w:t>1.1</w:t>
            </w:r>
            <w:r>
              <w:rPr>
                <w:rFonts w:asciiTheme="minorHAnsi" w:eastAsiaTheme="minorEastAsia" w:hAnsiTheme="minorHAnsi" w:cstheme="minorBidi"/>
                <w:smallCaps w:val="0"/>
                <w:noProof/>
                <w:sz w:val="22"/>
                <w:szCs w:val="22"/>
                <w:lang w:val="en-US"/>
              </w:rPr>
              <w:tab/>
            </w:r>
            <w:r w:rsidRPr="00D13246">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_Toc125623858 \h </w:instrText>
            </w:r>
            <w:r>
              <w:rPr>
                <w:noProof/>
                <w:webHidden/>
              </w:rPr>
            </w:r>
            <w:r>
              <w:rPr>
                <w:noProof/>
                <w:webHidden/>
              </w:rPr>
              <w:fldChar w:fldCharType="separate"/>
            </w:r>
            <w:r w:rsidR="008F55A6">
              <w:rPr>
                <w:noProof/>
                <w:webHidden/>
              </w:rPr>
              <w:t>7</w:t>
            </w:r>
            <w:r>
              <w:rPr>
                <w:noProof/>
                <w:webHidden/>
              </w:rPr>
              <w:fldChar w:fldCharType="end"/>
            </w:r>
          </w:hyperlink>
        </w:p>
        <w:p w14:paraId="7CB898FF" w14:textId="549192DD"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59" w:history="1">
            <w:r w:rsidRPr="00D13246">
              <w:rPr>
                <w:rStyle w:val="-"/>
                <w:noProof/>
                <w:lang w:val="el-GR"/>
              </w:rPr>
              <w:t>1.2</w:t>
            </w:r>
            <w:r>
              <w:rPr>
                <w:rFonts w:asciiTheme="minorHAnsi" w:eastAsiaTheme="minorEastAsia" w:hAnsiTheme="minorHAnsi" w:cstheme="minorBidi"/>
                <w:smallCaps w:val="0"/>
                <w:noProof/>
                <w:sz w:val="22"/>
                <w:szCs w:val="22"/>
                <w:lang w:val="en-US"/>
              </w:rPr>
              <w:tab/>
            </w:r>
            <w:r w:rsidRPr="00D13246">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_Toc125623859 \h </w:instrText>
            </w:r>
            <w:r>
              <w:rPr>
                <w:noProof/>
                <w:webHidden/>
              </w:rPr>
            </w:r>
            <w:r>
              <w:rPr>
                <w:noProof/>
                <w:webHidden/>
              </w:rPr>
              <w:fldChar w:fldCharType="separate"/>
            </w:r>
            <w:r w:rsidR="008F55A6">
              <w:rPr>
                <w:noProof/>
                <w:webHidden/>
              </w:rPr>
              <w:t>7</w:t>
            </w:r>
            <w:r>
              <w:rPr>
                <w:noProof/>
                <w:webHidden/>
              </w:rPr>
              <w:fldChar w:fldCharType="end"/>
            </w:r>
          </w:hyperlink>
        </w:p>
        <w:p w14:paraId="50D277FB" w14:textId="1945E756"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60" w:history="1">
            <w:r w:rsidRPr="00D13246">
              <w:rPr>
                <w:rStyle w:val="-"/>
                <w:noProof/>
                <w:lang w:val="el-GR"/>
              </w:rPr>
              <w:t>1.3</w:t>
            </w:r>
            <w:r>
              <w:rPr>
                <w:rFonts w:asciiTheme="minorHAnsi" w:eastAsiaTheme="minorEastAsia" w:hAnsiTheme="minorHAnsi" w:cstheme="minorBidi"/>
                <w:smallCaps w:val="0"/>
                <w:noProof/>
                <w:sz w:val="22"/>
                <w:szCs w:val="22"/>
                <w:lang w:val="en-US"/>
              </w:rPr>
              <w:tab/>
            </w:r>
            <w:r w:rsidRPr="00D13246">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_Toc125623860 \h </w:instrText>
            </w:r>
            <w:r>
              <w:rPr>
                <w:noProof/>
                <w:webHidden/>
              </w:rPr>
            </w:r>
            <w:r>
              <w:rPr>
                <w:noProof/>
                <w:webHidden/>
              </w:rPr>
              <w:fldChar w:fldCharType="separate"/>
            </w:r>
            <w:r w:rsidR="008F55A6">
              <w:rPr>
                <w:noProof/>
                <w:webHidden/>
              </w:rPr>
              <w:t>8</w:t>
            </w:r>
            <w:r>
              <w:rPr>
                <w:noProof/>
                <w:webHidden/>
              </w:rPr>
              <w:fldChar w:fldCharType="end"/>
            </w:r>
          </w:hyperlink>
        </w:p>
        <w:p w14:paraId="3551B013" w14:textId="0DF12CD4"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61" w:history="1">
            <w:r w:rsidRPr="00D13246">
              <w:rPr>
                <w:rStyle w:val="-"/>
                <w:noProof/>
                <w:lang w:val="el-GR"/>
              </w:rPr>
              <w:t>1.4</w:t>
            </w:r>
            <w:r>
              <w:rPr>
                <w:rFonts w:asciiTheme="minorHAnsi" w:eastAsiaTheme="minorEastAsia" w:hAnsiTheme="minorHAnsi" w:cstheme="minorBidi"/>
                <w:smallCaps w:val="0"/>
                <w:noProof/>
                <w:sz w:val="22"/>
                <w:szCs w:val="22"/>
                <w:lang w:val="en-US"/>
              </w:rPr>
              <w:tab/>
            </w:r>
            <w:r w:rsidRPr="00D13246">
              <w:rPr>
                <w:rStyle w:val="-"/>
                <w:noProof/>
                <w:lang w:val="el-GR"/>
              </w:rPr>
              <w:t>Θεσμικό πλαίσιο</w:t>
            </w:r>
            <w:r>
              <w:rPr>
                <w:noProof/>
                <w:webHidden/>
              </w:rPr>
              <w:tab/>
            </w:r>
            <w:r>
              <w:rPr>
                <w:noProof/>
                <w:webHidden/>
              </w:rPr>
              <w:fldChar w:fldCharType="begin"/>
            </w:r>
            <w:r>
              <w:rPr>
                <w:noProof/>
                <w:webHidden/>
              </w:rPr>
              <w:instrText xml:space="preserve"> PAGEREF _Toc125623861 \h </w:instrText>
            </w:r>
            <w:r>
              <w:rPr>
                <w:noProof/>
                <w:webHidden/>
              </w:rPr>
            </w:r>
            <w:r>
              <w:rPr>
                <w:noProof/>
                <w:webHidden/>
              </w:rPr>
              <w:fldChar w:fldCharType="separate"/>
            </w:r>
            <w:r w:rsidR="008F55A6">
              <w:rPr>
                <w:noProof/>
                <w:webHidden/>
              </w:rPr>
              <w:t>8</w:t>
            </w:r>
            <w:r>
              <w:rPr>
                <w:noProof/>
                <w:webHidden/>
              </w:rPr>
              <w:fldChar w:fldCharType="end"/>
            </w:r>
          </w:hyperlink>
        </w:p>
        <w:p w14:paraId="19DCA537" w14:textId="66C9A4A2"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62" w:history="1">
            <w:r w:rsidRPr="00D13246">
              <w:rPr>
                <w:rStyle w:val="-"/>
                <w:noProof/>
                <w:lang w:val="el-GR"/>
              </w:rPr>
              <w:t>1.5</w:t>
            </w:r>
            <w:r>
              <w:rPr>
                <w:rFonts w:asciiTheme="minorHAnsi" w:eastAsiaTheme="minorEastAsia" w:hAnsiTheme="minorHAnsi" w:cstheme="minorBidi"/>
                <w:smallCaps w:val="0"/>
                <w:noProof/>
                <w:sz w:val="22"/>
                <w:szCs w:val="22"/>
                <w:lang w:val="en-US"/>
              </w:rPr>
              <w:tab/>
            </w:r>
            <w:r w:rsidRPr="00D13246">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_Toc125623862 \h </w:instrText>
            </w:r>
            <w:r>
              <w:rPr>
                <w:noProof/>
                <w:webHidden/>
              </w:rPr>
            </w:r>
            <w:r>
              <w:rPr>
                <w:noProof/>
                <w:webHidden/>
              </w:rPr>
              <w:fldChar w:fldCharType="separate"/>
            </w:r>
            <w:r w:rsidR="008F55A6">
              <w:rPr>
                <w:noProof/>
                <w:webHidden/>
              </w:rPr>
              <w:t>13</w:t>
            </w:r>
            <w:r>
              <w:rPr>
                <w:noProof/>
                <w:webHidden/>
              </w:rPr>
              <w:fldChar w:fldCharType="end"/>
            </w:r>
          </w:hyperlink>
        </w:p>
        <w:p w14:paraId="40BB006E" w14:textId="6E38FD60"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63" w:history="1">
            <w:r w:rsidRPr="00D13246">
              <w:rPr>
                <w:rStyle w:val="-"/>
                <w:noProof/>
                <w:lang w:val="el-GR"/>
              </w:rPr>
              <w:t>1.6</w:t>
            </w:r>
            <w:r>
              <w:rPr>
                <w:rFonts w:asciiTheme="minorHAnsi" w:eastAsiaTheme="minorEastAsia" w:hAnsiTheme="minorHAnsi" w:cstheme="minorBidi"/>
                <w:smallCaps w:val="0"/>
                <w:noProof/>
                <w:sz w:val="22"/>
                <w:szCs w:val="22"/>
                <w:lang w:val="en-US"/>
              </w:rPr>
              <w:tab/>
            </w:r>
            <w:r w:rsidRPr="00D13246">
              <w:rPr>
                <w:rStyle w:val="-"/>
                <w:noProof/>
                <w:lang w:val="el-GR"/>
              </w:rPr>
              <w:t>Δημοσιότητα</w:t>
            </w:r>
            <w:r>
              <w:rPr>
                <w:noProof/>
                <w:webHidden/>
              </w:rPr>
              <w:tab/>
            </w:r>
            <w:r>
              <w:rPr>
                <w:noProof/>
                <w:webHidden/>
              </w:rPr>
              <w:fldChar w:fldCharType="begin"/>
            </w:r>
            <w:r>
              <w:rPr>
                <w:noProof/>
                <w:webHidden/>
              </w:rPr>
              <w:instrText xml:space="preserve"> PAGEREF _Toc125623863 \h </w:instrText>
            </w:r>
            <w:r>
              <w:rPr>
                <w:noProof/>
                <w:webHidden/>
              </w:rPr>
            </w:r>
            <w:r>
              <w:rPr>
                <w:noProof/>
                <w:webHidden/>
              </w:rPr>
              <w:fldChar w:fldCharType="separate"/>
            </w:r>
            <w:r w:rsidR="008F55A6">
              <w:rPr>
                <w:noProof/>
                <w:webHidden/>
              </w:rPr>
              <w:t>14</w:t>
            </w:r>
            <w:r>
              <w:rPr>
                <w:noProof/>
                <w:webHidden/>
              </w:rPr>
              <w:fldChar w:fldCharType="end"/>
            </w:r>
          </w:hyperlink>
        </w:p>
        <w:p w14:paraId="610C4072" w14:textId="6536AD45"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64" w:history="1">
            <w:r w:rsidRPr="00D13246">
              <w:rPr>
                <w:rStyle w:val="-"/>
                <w:noProof/>
                <w:lang w:val="el-GR"/>
              </w:rPr>
              <w:t>1.7</w:t>
            </w:r>
            <w:r>
              <w:rPr>
                <w:rFonts w:asciiTheme="minorHAnsi" w:eastAsiaTheme="minorEastAsia" w:hAnsiTheme="minorHAnsi" w:cstheme="minorBidi"/>
                <w:smallCaps w:val="0"/>
                <w:noProof/>
                <w:sz w:val="22"/>
                <w:szCs w:val="22"/>
                <w:lang w:val="en-US"/>
              </w:rPr>
              <w:tab/>
            </w:r>
            <w:r w:rsidRPr="00D13246">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_Toc125623864 \h </w:instrText>
            </w:r>
            <w:r>
              <w:rPr>
                <w:noProof/>
                <w:webHidden/>
              </w:rPr>
            </w:r>
            <w:r>
              <w:rPr>
                <w:noProof/>
                <w:webHidden/>
              </w:rPr>
              <w:fldChar w:fldCharType="separate"/>
            </w:r>
            <w:r w:rsidR="008F55A6">
              <w:rPr>
                <w:noProof/>
                <w:webHidden/>
              </w:rPr>
              <w:t>14</w:t>
            </w:r>
            <w:r>
              <w:rPr>
                <w:noProof/>
                <w:webHidden/>
              </w:rPr>
              <w:fldChar w:fldCharType="end"/>
            </w:r>
          </w:hyperlink>
        </w:p>
        <w:p w14:paraId="2E113001" w14:textId="4E99217A" w:rsidR="002C36B6" w:rsidRDefault="002C36B6">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5623865" w:history="1">
            <w:r w:rsidRPr="00D13246">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sz w:val="22"/>
                <w:szCs w:val="22"/>
                <w:lang w:val="en-US"/>
              </w:rPr>
              <w:tab/>
            </w:r>
            <w:r w:rsidRPr="00D13246">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_Toc125623865 \h </w:instrText>
            </w:r>
            <w:r>
              <w:rPr>
                <w:noProof/>
                <w:webHidden/>
              </w:rPr>
            </w:r>
            <w:r>
              <w:rPr>
                <w:noProof/>
                <w:webHidden/>
              </w:rPr>
              <w:fldChar w:fldCharType="separate"/>
            </w:r>
            <w:r w:rsidR="008F55A6">
              <w:rPr>
                <w:noProof/>
                <w:webHidden/>
              </w:rPr>
              <w:t>15</w:t>
            </w:r>
            <w:r>
              <w:rPr>
                <w:noProof/>
                <w:webHidden/>
              </w:rPr>
              <w:fldChar w:fldCharType="end"/>
            </w:r>
          </w:hyperlink>
        </w:p>
        <w:p w14:paraId="646B60FD" w14:textId="760944F2"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66" w:history="1">
            <w:r w:rsidRPr="00D13246">
              <w:rPr>
                <w:rStyle w:val="-"/>
                <w:noProof/>
                <w:lang w:val="el-GR"/>
              </w:rPr>
              <w:t>2.1</w:t>
            </w:r>
            <w:r>
              <w:rPr>
                <w:rFonts w:asciiTheme="minorHAnsi" w:eastAsiaTheme="minorEastAsia" w:hAnsiTheme="minorHAnsi" w:cstheme="minorBidi"/>
                <w:smallCaps w:val="0"/>
                <w:noProof/>
                <w:sz w:val="22"/>
                <w:szCs w:val="22"/>
                <w:lang w:val="en-US"/>
              </w:rPr>
              <w:tab/>
            </w:r>
            <w:r w:rsidRPr="00D13246">
              <w:rPr>
                <w:rStyle w:val="-"/>
                <w:noProof/>
                <w:lang w:val="el-GR"/>
              </w:rPr>
              <w:t>Γενικές Πληροφορίες</w:t>
            </w:r>
            <w:r>
              <w:rPr>
                <w:noProof/>
                <w:webHidden/>
              </w:rPr>
              <w:tab/>
            </w:r>
            <w:r>
              <w:rPr>
                <w:noProof/>
                <w:webHidden/>
              </w:rPr>
              <w:fldChar w:fldCharType="begin"/>
            </w:r>
            <w:r>
              <w:rPr>
                <w:noProof/>
                <w:webHidden/>
              </w:rPr>
              <w:instrText xml:space="preserve"> PAGEREF _Toc125623866 \h </w:instrText>
            </w:r>
            <w:r>
              <w:rPr>
                <w:noProof/>
                <w:webHidden/>
              </w:rPr>
            </w:r>
            <w:r>
              <w:rPr>
                <w:noProof/>
                <w:webHidden/>
              </w:rPr>
              <w:fldChar w:fldCharType="separate"/>
            </w:r>
            <w:r w:rsidR="008F55A6">
              <w:rPr>
                <w:noProof/>
                <w:webHidden/>
              </w:rPr>
              <w:t>15</w:t>
            </w:r>
            <w:r>
              <w:rPr>
                <w:noProof/>
                <w:webHidden/>
              </w:rPr>
              <w:fldChar w:fldCharType="end"/>
            </w:r>
          </w:hyperlink>
        </w:p>
        <w:p w14:paraId="0674C6D2" w14:textId="09534DA3"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67" w:history="1">
            <w:r w:rsidRPr="00D13246">
              <w:rPr>
                <w:rStyle w:val="-"/>
                <w:noProof/>
                <w:lang w:val="el-GR"/>
              </w:rPr>
              <w:t>2.1.1</w:t>
            </w:r>
            <w:r>
              <w:rPr>
                <w:rFonts w:asciiTheme="minorHAnsi" w:eastAsiaTheme="minorEastAsia" w:hAnsiTheme="minorHAnsi" w:cstheme="minorBidi"/>
                <w:i w:val="0"/>
                <w:iCs w:val="0"/>
                <w:noProof/>
                <w:sz w:val="22"/>
                <w:szCs w:val="22"/>
                <w:lang w:val="en-US"/>
              </w:rPr>
              <w:tab/>
            </w:r>
            <w:r w:rsidRPr="00D13246">
              <w:rPr>
                <w:rStyle w:val="-"/>
                <w:noProof/>
                <w:lang w:val="el-GR"/>
              </w:rPr>
              <w:t>Έγγραφα της σύμβασης</w:t>
            </w:r>
            <w:r>
              <w:rPr>
                <w:noProof/>
                <w:webHidden/>
              </w:rPr>
              <w:tab/>
            </w:r>
            <w:r>
              <w:rPr>
                <w:noProof/>
                <w:webHidden/>
              </w:rPr>
              <w:fldChar w:fldCharType="begin"/>
            </w:r>
            <w:r>
              <w:rPr>
                <w:noProof/>
                <w:webHidden/>
              </w:rPr>
              <w:instrText xml:space="preserve"> PAGEREF _Toc125623867 \h </w:instrText>
            </w:r>
            <w:r>
              <w:rPr>
                <w:noProof/>
                <w:webHidden/>
              </w:rPr>
            </w:r>
            <w:r>
              <w:rPr>
                <w:noProof/>
                <w:webHidden/>
              </w:rPr>
              <w:fldChar w:fldCharType="separate"/>
            </w:r>
            <w:r w:rsidR="008F55A6">
              <w:rPr>
                <w:noProof/>
                <w:webHidden/>
              </w:rPr>
              <w:t>15</w:t>
            </w:r>
            <w:r>
              <w:rPr>
                <w:noProof/>
                <w:webHidden/>
              </w:rPr>
              <w:fldChar w:fldCharType="end"/>
            </w:r>
          </w:hyperlink>
        </w:p>
        <w:p w14:paraId="48FC11E6" w14:textId="3F065416"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68" w:history="1">
            <w:r w:rsidRPr="00D13246">
              <w:rPr>
                <w:rStyle w:val="-"/>
                <w:noProof/>
                <w:lang w:val="el-GR"/>
              </w:rPr>
              <w:t>2.1.2</w:t>
            </w:r>
            <w:r>
              <w:rPr>
                <w:rFonts w:asciiTheme="minorHAnsi" w:eastAsiaTheme="minorEastAsia" w:hAnsiTheme="minorHAnsi" w:cstheme="minorBidi"/>
                <w:i w:val="0"/>
                <w:iCs w:val="0"/>
                <w:noProof/>
                <w:sz w:val="22"/>
                <w:szCs w:val="22"/>
                <w:lang w:val="en-US"/>
              </w:rPr>
              <w:tab/>
            </w:r>
            <w:r w:rsidRPr="00D13246">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_Toc125623868 \h </w:instrText>
            </w:r>
            <w:r>
              <w:rPr>
                <w:noProof/>
                <w:webHidden/>
              </w:rPr>
            </w:r>
            <w:r>
              <w:rPr>
                <w:noProof/>
                <w:webHidden/>
              </w:rPr>
              <w:fldChar w:fldCharType="separate"/>
            </w:r>
            <w:r w:rsidR="008F55A6">
              <w:rPr>
                <w:noProof/>
                <w:webHidden/>
              </w:rPr>
              <w:t>15</w:t>
            </w:r>
            <w:r>
              <w:rPr>
                <w:noProof/>
                <w:webHidden/>
              </w:rPr>
              <w:fldChar w:fldCharType="end"/>
            </w:r>
          </w:hyperlink>
        </w:p>
        <w:p w14:paraId="09477375" w14:textId="28EBC8E8"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69" w:history="1">
            <w:r w:rsidRPr="00D13246">
              <w:rPr>
                <w:rStyle w:val="-"/>
                <w:noProof/>
                <w:lang w:val="el-GR"/>
              </w:rPr>
              <w:t>2.1.3</w:t>
            </w:r>
            <w:r>
              <w:rPr>
                <w:rFonts w:asciiTheme="minorHAnsi" w:eastAsiaTheme="minorEastAsia" w:hAnsiTheme="minorHAnsi" w:cstheme="minorBidi"/>
                <w:i w:val="0"/>
                <w:iCs w:val="0"/>
                <w:noProof/>
                <w:sz w:val="22"/>
                <w:szCs w:val="22"/>
                <w:lang w:val="en-US"/>
              </w:rPr>
              <w:tab/>
            </w:r>
            <w:r w:rsidRPr="00D13246">
              <w:rPr>
                <w:rStyle w:val="-"/>
                <w:noProof/>
                <w:lang w:val="el-GR"/>
              </w:rPr>
              <w:t>Παροχή Διευκρινίσεων</w:t>
            </w:r>
            <w:r>
              <w:rPr>
                <w:noProof/>
                <w:webHidden/>
              </w:rPr>
              <w:tab/>
            </w:r>
            <w:r>
              <w:rPr>
                <w:noProof/>
                <w:webHidden/>
              </w:rPr>
              <w:fldChar w:fldCharType="begin"/>
            </w:r>
            <w:r>
              <w:rPr>
                <w:noProof/>
                <w:webHidden/>
              </w:rPr>
              <w:instrText xml:space="preserve"> PAGEREF _Toc125623869 \h </w:instrText>
            </w:r>
            <w:r>
              <w:rPr>
                <w:noProof/>
                <w:webHidden/>
              </w:rPr>
            </w:r>
            <w:r>
              <w:rPr>
                <w:noProof/>
                <w:webHidden/>
              </w:rPr>
              <w:fldChar w:fldCharType="separate"/>
            </w:r>
            <w:r w:rsidR="008F55A6">
              <w:rPr>
                <w:noProof/>
                <w:webHidden/>
              </w:rPr>
              <w:t>15</w:t>
            </w:r>
            <w:r>
              <w:rPr>
                <w:noProof/>
                <w:webHidden/>
              </w:rPr>
              <w:fldChar w:fldCharType="end"/>
            </w:r>
          </w:hyperlink>
        </w:p>
        <w:p w14:paraId="15250D3F" w14:textId="76C839E2"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70" w:history="1">
            <w:r w:rsidRPr="00D13246">
              <w:rPr>
                <w:rStyle w:val="-"/>
                <w:noProof/>
                <w:lang w:val="el-GR"/>
              </w:rPr>
              <w:t>2.1.4</w:t>
            </w:r>
            <w:r>
              <w:rPr>
                <w:rFonts w:asciiTheme="minorHAnsi" w:eastAsiaTheme="minorEastAsia" w:hAnsiTheme="minorHAnsi" w:cstheme="minorBidi"/>
                <w:i w:val="0"/>
                <w:iCs w:val="0"/>
                <w:noProof/>
                <w:sz w:val="22"/>
                <w:szCs w:val="22"/>
                <w:lang w:val="en-US"/>
              </w:rPr>
              <w:tab/>
            </w:r>
            <w:r w:rsidRPr="00D13246">
              <w:rPr>
                <w:rStyle w:val="-"/>
                <w:noProof/>
                <w:lang w:val="el-GR"/>
              </w:rPr>
              <w:t>Γλώσσα</w:t>
            </w:r>
            <w:r>
              <w:rPr>
                <w:noProof/>
                <w:webHidden/>
              </w:rPr>
              <w:tab/>
            </w:r>
            <w:r>
              <w:rPr>
                <w:noProof/>
                <w:webHidden/>
              </w:rPr>
              <w:fldChar w:fldCharType="begin"/>
            </w:r>
            <w:r>
              <w:rPr>
                <w:noProof/>
                <w:webHidden/>
              </w:rPr>
              <w:instrText xml:space="preserve"> PAGEREF _Toc125623870 \h </w:instrText>
            </w:r>
            <w:r>
              <w:rPr>
                <w:noProof/>
                <w:webHidden/>
              </w:rPr>
            </w:r>
            <w:r>
              <w:rPr>
                <w:noProof/>
                <w:webHidden/>
              </w:rPr>
              <w:fldChar w:fldCharType="separate"/>
            </w:r>
            <w:r w:rsidR="008F55A6">
              <w:rPr>
                <w:noProof/>
                <w:webHidden/>
              </w:rPr>
              <w:t>16</w:t>
            </w:r>
            <w:r>
              <w:rPr>
                <w:noProof/>
                <w:webHidden/>
              </w:rPr>
              <w:fldChar w:fldCharType="end"/>
            </w:r>
          </w:hyperlink>
        </w:p>
        <w:p w14:paraId="4979F723" w14:textId="08DC1170"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71" w:history="1">
            <w:r w:rsidRPr="00D13246">
              <w:rPr>
                <w:rStyle w:val="-"/>
                <w:noProof/>
                <w:lang w:val="el-GR"/>
              </w:rPr>
              <w:t>2.1.5</w:t>
            </w:r>
            <w:r>
              <w:rPr>
                <w:rFonts w:asciiTheme="minorHAnsi" w:eastAsiaTheme="minorEastAsia" w:hAnsiTheme="minorHAnsi" w:cstheme="minorBidi"/>
                <w:i w:val="0"/>
                <w:iCs w:val="0"/>
                <w:noProof/>
                <w:sz w:val="22"/>
                <w:szCs w:val="22"/>
                <w:lang w:val="en-US"/>
              </w:rPr>
              <w:tab/>
            </w:r>
            <w:r w:rsidRPr="00D13246">
              <w:rPr>
                <w:rStyle w:val="-"/>
                <w:noProof/>
                <w:lang w:val="el-GR"/>
              </w:rPr>
              <w:t>Εγγυήσεις</w:t>
            </w:r>
            <w:r>
              <w:rPr>
                <w:noProof/>
                <w:webHidden/>
              </w:rPr>
              <w:tab/>
            </w:r>
            <w:r>
              <w:rPr>
                <w:noProof/>
                <w:webHidden/>
              </w:rPr>
              <w:fldChar w:fldCharType="begin"/>
            </w:r>
            <w:r>
              <w:rPr>
                <w:noProof/>
                <w:webHidden/>
              </w:rPr>
              <w:instrText xml:space="preserve"> PAGEREF _Toc125623871 \h </w:instrText>
            </w:r>
            <w:r>
              <w:rPr>
                <w:noProof/>
                <w:webHidden/>
              </w:rPr>
            </w:r>
            <w:r>
              <w:rPr>
                <w:noProof/>
                <w:webHidden/>
              </w:rPr>
              <w:fldChar w:fldCharType="separate"/>
            </w:r>
            <w:r w:rsidR="008F55A6">
              <w:rPr>
                <w:noProof/>
                <w:webHidden/>
              </w:rPr>
              <w:t>16</w:t>
            </w:r>
            <w:r>
              <w:rPr>
                <w:noProof/>
                <w:webHidden/>
              </w:rPr>
              <w:fldChar w:fldCharType="end"/>
            </w:r>
          </w:hyperlink>
        </w:p>
        <w:p w14:paraId="670ADDF8" w14:textId="6FBB969F"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72" w:history="1">
            <w:r w:rsidRPr="00D13246">
              <w:rPr>
                <w:rStyle w:val="-"/>
                <w:noProof/>
                <w:lang w:val="el-GR"/>
              </w:rPr>
              <w:t>2.1.6</w:t>
            </w:r>
            <w:r>
              <w:rPr>
                <w:rFonts w:asciiTheme="minorHAnsi" w:eastAsiaTheme="minorEastAsia" w:hAnsiTheme="minorHAnsi" w:cstheme="minorBidi"/>
                <w:i w:val="0"/>
                <w:iCs w:val="0"/>
                <w:noProof/>
                <w:sz w:val="22"/>
                <w:szCs w:val="22"/>
                <w:lang w:val="en-US"/>
              </w:rPr>
              <w:tab/>
            </w:r>
            <w:r w:rsidRPr="00D13246">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_Toc125623872 \h </w:instrText>
            </w:r>
            <w:r>
              <w:rPr>
                <w:noProof/>
                <w:webHidden/>
              </w:rPr>
            </w:r>
            <w:r>
              <w:rPr>
                <w:noProof/>
                <w:webHidden/>
              </w:rPr>
              <w:fldChar w:fldCharType="separate"/>
            </w:r>
            <w:r w:rsidR="008F55A6">
              <w:rPr>
                <w:noProof/>
                <w:webHidden/>
              </w:rPr>
              <w:t>17</w:t>
            </w:r>
            <w:r>
              <w:rPr>
                <w:noProof/>
                <w:webHidden/>
              </w:rPr>
              <w:fldChar w:fldCharType="end"/>
            </w:r>
          </w:hyperlink>
        </w:p>
        <w:p w14:paraId="26F24E49" w14:textId="0C33F8CC"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73" w:history="1">
            <w:r w:rsidRPr="00D13246">
              <w:rPr>
                <w:rStyle w:val="-"/>
                <w:noProof/>
                <w:lang w:val="el-GR"/>
              </w:rPr>
              <w:t>2.2</w:t>
            </w:r>
            <w:r>
              <w:rPr>
                <w:rFonts w:asciiTheme="minorHAnsi" w:eastAsiaTheme="minorEastAsia" w:hAnsiTheme="minorHAnsi" w:cstheme="minorBidi"/>
                <w:smallCaps w:val="0"/>
                <w:noProof/>
                <w:sz w:val="22"/>
                <w:szCs w:val="22"/>
                <w:lang w:val="en-US"/>
              </w:rPr>
              <w:tab/>
            </w:r>
            <w:r w:rsidRPr="00D13246">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_Toc125623873 \h </w:instrText>
            </w:r>
            <w:r>
              <w:rPr>
                <w:noProof/>
                <w:webHidden/>
              </w:rPr>
            </w:r>
            <w:r>
              <w:rPr>
                <w:noProof/>
                <w:webHidden/>
              </w:rPr>
              <w:fldChar w:fldCharType="separate"/>
            </w:r>
            <w:r w:rsidR="008F55A6">
              <w:rPr>
                <w:noProof/>
                <w:webHidden/>
              </w:rPr>
              <w:t>18</w:t>
            </w:r>
            <w:r>
              <w:rPr>
                <w:noProof/>
                <w:webHidden/>
              </w:rPr>
              <w:fldChar w:fldCharType="end"/>
            </w:r>
          </w:hyperlink>
        </w:p>
        <w:p w14:paraId="38B1FC2B" w14:textId="62A5A227"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74" w:history="1">
            <w:r w:rsidRPr="00D13246">
              <w:rPr>
                <w:rStyle w:val="-"/>
                <w:noProof/>
                <w:lang w:val="el-GR"/>
              </w:rPr>
              <w:t>2.2.1</w:t>
            </w:r>
            <w:r>
              <w:rPr>
                <w:rFonts w:asciiTheme="minorHAnsi" w:eastAsiaTheme="minorEastAsia" w:hAnsiTheme="minorHAnsi" w:cstheme="minorBidi"/>
                <w:i w:val="0"/>
                <w:iCs w:val="0"/>
                <w:noProof/>
                <w:sz w:val="22"/>
                <w:szCs w:val="22"/>
                <w:lang w:val="en-US"/>
              </w:rPr>
              <w:tab/>
            </w:r>
            <w:r w:rsidRPr="00D13246">
              <w:rPr>
                <w:rStyle w:val="-"/>
                <w:noProof/>
                <w:lang w:val="el-GR"/>
              </w:rPr>
              <w:t>Δικαιούμενοι συμμετοχής</w:t>
            </w:r>
            <w:r>
              <w:rPr>
                <w:noProof/>
                <w:webHidden/>
              </w:rPr>
              <w:tab/>
            </w:r>
            <w:r>
              <w:rPr>
                <w:noProof/>
                <w:webHidden/>
              </w:rPr>
              <w:fldChar w:fldCharType="begin"/>
            </w:r>
            <w:r>
              <w:rPr>
                <w:noProof/>
                <w:webHidden/>
              </w:rPr>
              <w:instrText xml:space="preserve"> PAGEREF _Toc125623874 \h </w:instrText>
            </w:r>
            <w:r>
              <w:rPr>
                <w:noProof/>
                <w:webHidden/>
              </w:rPr>
            </w:r>
            <w:r>
              <w:rPr>
                <w:noProof/>
                <w:webHidden/>
              </w:rPr>
              <w:fldChar w:fldCharType="separate"/>
            </w:r>
            <w:r w:rsidR="008F55A6">
              <w:rPr>
                <w:noProof/>
                <w:webHidden/>
              </w:rPr>
              <w:t>18</w:t>
            </w:r>
            <w:r>
              <w:rPr>
                <w:noProof/>
                <w:webHidden/>
              </w:rPr>
              <w:fldChar w:fldCharType="end"/>
            </w:r>
          </w:hyperlink>
        </w:p>
        <w:p w14:paraId="1F23D98F" w14:textId="530C4D56"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75" w:history="1">
            <w:r w:rsidRPr="00D13246">
              <w:rPr>
                <w:rStyle w:val="-"/>
                <w:noProof/>
                <w:lang w:val="el-GR"/>
              </w:rPr>
              <w:t>2.2.2</w:t>
            </w:r>
            <w:r>
              <w:rPr>
                <w:rFonts w:asciiTheme="minorHAnsi" w:eastAsiaTheme="minorEastAsia" w:hAnsiTheme="minorHAnsi" w:cstheme="minorBidi"/>
                <w:i w:val="0"/>
                <w:iCs w:val="0"/>
                <w:noProof/>
                <w:sz w:val="22"/>
                <w:szCs w:val="22"/>
                <w:lang w:val="en-US"/>
              </w:rPr>
              <w:tab/>
            </w:r>
            <w:r w:rsidRPr="00D13246">
              <w:rPr>
                <w:rStyle w:val="-"/>
                <w:noProof/>
                <w:lang w:val="el-GR"/>
              </w:rPr>
              <w:t>Εγγύηση συμμετοχής</w:t>
            </w:r>
            <w:r>
              <w:rPr>
                <w:noProof/>
                <w:webHidden/>
              </w:rPr>
              <w:tab/>
            </w:r>
            <w:r>
              <w:rPr>
                <w:noProof/>
                <w:webHidden/>
              </w:rPr>
              <w:fldChar w:fldCharType="begin"/>
            </w:r>
            <w:r>
              <w:rPr>
                <w:noProof/>
                <w:webHidden/>
              </w:rPr>
              <w:instrText xml:space="preserve"> PAGEREF _Toc125623875 \h </w:instrText>
            </w:r>
            <w:r>
              <w:rPr>
                <w:noProof/>
                <w:webHidden/>
              </w:rPr>
            </w:r>
            <w:r>
              <w:rPr>
                <w:noProof/>
                <w:webHidden/>
              </w:rPr>
              <w:fldChar w:fldCharType="separate"/>
            </w:r>
            <w:r w:rsidR="008F55A6">
              <w:rPr>
                <w:noProof/>
                <w:webHidden/>
              </w:rPr>
              <w:t>19</w:t>
            </w:r>
            <w:r>
              <w:rPr>
                <w:noProof/>
                <w:webHidden/>
              </w:rPr>
              <w:fldChar w:fldCharType="end"/>
            </w:r>
          </w:hyperlink>
        </w:p>
        <w:p w14:paraId="3D5E17EB" w14:textId="02C52C1F"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76" w:history="1">
            <w:r w:rsidRPr="00D13246">
              <w:rPr>
                <w:rStyle w:val="-"/>
                <w:noProof/>
                <w:lang w:val="el-GR"/>
              </w:rPr>
              <w:t>2.2.3</w:t>
            </w:r>
            <w:r>
              <w:rPr>
                <w:rFonts w:asciiTheme="minorHAnsi" w:eastAsiaTheme="minorEastAsia" w:hAnsiTheme="minorHAnsi" w:cstheme="minorBidi"/>
                <w:i w:val="0"/>
                <w:iCs w:val="0"/>
                <w:noProof/>
                <w:sz w:val="22"/>
                <w:szCs w:val="22"/>
                <w:lang w:val="en-US"/>
              </w:rPr>
              <w:tab/>
            </w:r>
            <w:r w:rsidRPr="00D13246">
              <w:rPr>
                <w:rStyle w:val="-"/>
                <w:noProof/>
                <w:lang w:val="el-GR"/>
              </w:rPr>
              <w:t>Λόγοι αποκλεισμού</w:t>
            </w:r>
            <w:r>
              <w:rPr>
                <w:noProof/>
                <w:webHidden/>
              </w:rPr>
              <w:tab/>
            </w:r>
            <w:r>
              <w:rPr>
                <w:noProof/>
                <w:webHidden/>
              </w:rPr>
              <w:fldChar w:fldCharType="begin"/>
            </w:r>
            <w:r>
              <w:rPr>
                <w:noProof/>
                <w:webHidden/>
              </w:rPr>
              <w:instrText xml:space="preserve"> PAGEREF _Toc125623876 \h </w:instrText>
            </w:r>
            <w:r>
              <w:rPr>
                <w:noProof/>
                <w:webHidden/>
              </w:rPr>
            </w:r>
            <w:r>
              <w:rPr>
                <w:noProof/>
                <w:webHidden/>
              </w:rPr>
              <w:fldChar w:fldCharType="separate"/>
            </w:r>
            <w:r w:rsidR="008F55A6">
              <w:rPr>
                <w:noProof/>
                <w:webHidden/>
              </w:rPr>
              <w:t>21</w:t>
            </w:r>
            <w:r>
              <w:rPr>
                <w:noProof/>
                <w:webHidden/>
              </w:rPr>
              <w:fldChar w:fldCharType="end"/>
            </w:r>
          </w:hyperlink>
        </w:p>
        <w:p w14:paraId="5DC86B76" w14:textId="17E57069" w:rsidR="002C36B6" w:rsidRDefault="002C36B6">
          <w:pPr>
            <w:pStyle w:val="31"/>
            <w:tabs>
              <w:tab w:val="right" w:leader="dot" w:pos="9628"/>
            </w:tabs>
            <w:rPr>
              <w:rFonts w:asciiTheme="minorHAnsi" w:eastAsiaTheme="minorEastAsia" w:hAnsiTheme="minorHAnsi" w:cstheme="minorBidi"/>
              <w:i w:val="0"/>
              <w:iCs w:val="0"/>
              <w:noProof/>
              <w:sz w:val="22"/>
              <w:szCs w:val="22"/>
              <w:lang w:val="en-US"/>
            </w:rPr>
          </w:pPr>
          <w:hyperlink w:anchor="_Toc125623877" w:history="1">
            <w:r w:rsidRPr="00D13246">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_Toc125623877 \h </w:instrText>
            </w:r>
            <w:r>
              <w:rPr>
                <w:noProof/>
                <w:webHidden/>
              </w:rPr>
            </w:r>
            <w:r>
              <w:rPr>
                <w:noProof/>
                <w:webHidden/>
              </w:rPr>
              <w:fldChar w:fldCharType="separate"/>
            </w:r>
            <w:r w:rsidR="008F55A6">
              <w:rPr>
                <w:noProof/>
                <w:webHidden/>
              </w:rPr>
              <w:t>25</w:t>
            </w:r>
            <w:r>
              <w:rPr>
                <w:noProof/>
                <w:webHidden/>
              </w:rPr>
              <w:fldChar w:fldCharType="end"/>
            </w:r>
          </w:hyperlink>
        </w:p>
        <w:p w14:paraId="6CCF6694" w14:textId="67E3F919"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78" w:history="1">
            <w:r w:rsidRPr="00D13246">
              <w:rPr>
                <w:rStyle w:val="-"/>
                <w:noProof/>
                <w:lang w:val="el-GR"/>
              </w:rPr>
              <w:t>2.2.4</w:t>
            </w:r>
            <w:r>
              <w:rPr>
                <w:rFonts w:asciiTheme="minorHAnsi" w:eastAsiaTheme="minorEastAsia" w:hAnsiTheme="minorHAnsi" w:cstheme="minorBidi"/>
                <w:i w:val="0"/>
                <w:iCs w:val="0"/>
                <w:noProof/>
                <w:sz w:val="22"/>
                <w:szCs w:val="22"/>
                <w:lang w:val="en-US"/>
              </w:rPr>
              <w:tab/>
            </w:r>
            <w:r w:rsidRPr="00D13246">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_Toc125623878 \h </w:instrText>
            </w:r>
            <w:r>
              <w:rPr>
                <w:noProof/>
                <w:webHidden/>
              </w:rPr>
            </w:r>
            <w:r>
              <w:rPr>
                <w:noProof/>
                <w:webHidden/>
              </w:rPr>
              <w:fldChar w:fldCharType="separate"/>
            </w:r>
            <w:r w:rsidR="008F55A6">
              <w:rPr>
                <w:noProof/>
                <w:webHidden/>
              </w:rPr>
              <w:t>25</w:t>
            </w:r>
            <w:r>
              <w:rPr>
                <w:noProof/>
                <w:webHidden/>
              </w:rPr>
              <w:fldChar w:fldCharType="end"/>
            </w:r>
          </w:hyperlink>
        </w:p>
        <w:p w14:paraId="6B9F3E5D" w14:textId="1277BBEC"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79" w:history="1">
            <w:r w:rsidRPr="00D13246">
              <w:rPr>
                <w:rStyle w:val="-"/>
                <w:noProof/>
                <w:lang w:val="el-GR"/>
              </w:rPr>
              <w:t>2.2.5</w:t>
            </w:r>
            <w:r>
              <w:rPr>
                <w:rFonts w:asciiTheme="minorHAnsi" w:eastAsiaTheme="minorEastAsia" w:hAnsiTheme="minorHAnsi" w:cstheme="minorBidi"/>
                <w:i w:val="0"/>
                <w:iCs w:val="0"/>
                <w:noProof/>
                <w:sz w:val="22"/>
                <w:szCs w:val="22"/>
                <w:lang w:val="en-US"/>
              </w:rPr>
              <w:tab/>
            </w:r>
            <w:r w:rsidRPr="00D13246">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_Toc125623879 \h </w:instrText>
            </w:r>
            <w:r>
              <w:rPr>
                <w:noProof/>
                <w:webHidden/>
              </w:rPr>
            </w:r>
            <w:r>
              <w:rPr>
                <w:noProof/>
                <w:webHidden/>
              </w:rPr>
              <w:fldChar w:fldCharType="separate"/>
            </w:r>
            <w:r w:rsidR="008F55A6">
              <w:rPr>
                <w:noProof/>
                <w:webHidden/>
              </w:rPr>
              <w:t>25</w:t>
            </w:r>
            <w:r>
              <w:rPr>
                <w:noProof/>
                <w:webHidden/>
              </w:rPr>
              <w:fldChar w:fldCharType="end"/>
            </w:r>
          </w:hyperlink>
        </w:p>
        <w:p w14:paraId="572866B3" w14:textId="0855A6F7"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80" w:history="1">
            <w:r w:rsidRPr="00D13246">
              <w:rPr>
                <w:rStyle w:val="-"/>
                <w:noProof/>
                <w:lang w:val="el-GR"/>
              </w:rPr>
              <w:t>2.2.6</w:t>
            </w:r>
            <w:r>
              <w:rPr>
                <w:rFonts w:asciiTheme="minorHAnsi" w:eastAsiaTheme="minorEastAsia" w:hAnsiTheme="minorHAnsi" w:cstheme="minorBidi"/>
                <w:i w:val="0"/>
                <w:iCs w:val="0"/>
                <w:noProof/>
                <w:sz w:val="22"/>
                <w:szCs w:val="22"/>
                <w:lang w:val="en-US"/>
              </w:rPr>
              <w:tab/>
            </w:r>
            <w:r w:rsidRPr="00D13246">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_Toc125623880 \h </w:instrText>
            </w:r>
            <w:r>
              <w:rPr>
                <w:noProof/>
                <w:webHidden/>
              </w:rPr>
            </w:r>
            <w:r>
              <w:rPr>
                <w:noProof/>
                <w:webHidden/>
              </w:rPr>
              <w:fldChar w:fldCharType="separate"/>
            </w:r>
            <w:r w:rsidR="008F55A6">
              <w:rPr>
                <w:noProof/>
                <w:webHidden/>
              </w:rPr>
              <w:t>25</w:t>
            </w:r>
            <w:r>
              <w:rPr>
                <w:noProof/>
                <w:webHidden/>
              </w:rPr>
              <w:fldChar w:fldCharType="end"/>
            </w:r>
          </w:hyperlink>
        </w:p>
        <w:p w14:paraId="43F8D70A" w14:textId="7E6C104D" w:rsidR="002C36B6" w:rsidRDefault="002C36B6">
          <w:pPr>
            <w:pStyle w:val="40"/>
            <w:tabs>
              <w:tab w:val="left" w:pos="1540"/>
              <w:tab w:val="right" w:leader="dot" w:pos="9628"/>
            </w:tabs>
            <w:rPr>
              <w:rFonts w:asciiTheme="minorHAnsi" w:eastAsiaTheme="minorEastAsia" w:hAnsiTheme="minorHAnsi" w:cstheme="minorBidi"/>
              <w:noProof/>
              <w:sz w:val="22"/>
              <w:szCs w:val="22"/>
              <w:lang w:val="en-US"/>
            </w:rPr>
          </w:pPr>
          <w:hyperlink w:anchor="_Toc125623881" w:history="1">
            <w:r w:rsidRPr="00D13246">
              <w:rPr>
                <w:rStyle w:val="-"/>
                <w:noProof/>
                <w:lang w:val="el-GR" w:eastAsia="en-US"/>
              </w:rPr>
              <w:t>2.2.6.1</w:t>
            </w:r>
            <w:r>
              <w:rPr>
                <w:rFonts w:asciiTheme="minorHAnsi" w:eastAsiaTheme="minorEastAsia" w:hAnsiTheme="minorHAnsi" w:cstheme="minorBidi"/>
                <w:noProof/>
                <w:sz w:val="22"/>
                <w:szCs w:val="22"/>
                <w:lang w:val="en-US"/>
              </w:rPr>
              <w:tab/>
            </w:r>
            <w:r w:rsidRPr="00D13246">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_Toc125623881 \h </w:instrText>
            </w:r>
            <w:r>
              <w:rPr>
                <w:noProof/>
                <w:webHidden/>
              </w:rPr>
            </w:r>
            <w:r>
              <w:rPr>
                <w:noProof/>
                <w:webHidden/>
              </w:rPr>
              <w:fldChar w:fldCharType="separate"/>
            </w:r>
            <w:r w:rsidR="008F55A6">
              <w:rPr>
                <w:noProof/>
                <w:webHidden/>
              </w:rPr>
              <w:t>25</w:t>
            </w:r>
            <w:r>
              <w:rPr>
                <w:noProof/>
                <w:webHidden/>
              </w:rPr>
              <w:fldChar w:fldCharType="end"/>
            </w:r>
          </w:hyperlink>
        </w:p>
        <w:p w14:paraId="3C5E77B2" w14:textId="12058364" w:rsidR="002C36B6" w:rsidRDefault="002C36B6">
          <w:pPr>
            <w:pStyle w:val="40"/>
            <w:tabs>
              <w:tab w:val="left" w:pos="1540"/>
              <w:tab w:val="right" w:leader="dot" w:pos="9628"/>
            </w:tabs>
            <w:rPr>
              <w:rFonts w:asciiTheme="minorHAnsi" w:eastAsiaTheme="minorEastAsia" w:hAnsiTheme="minorHAnsi" w:cstheme="minorBidi"/>
              <w:noProof/>
              <w:sz w:val="22"/>
              <w:szCs w:val="22"/>
              <w:lang w:val="en-US"/>
            </w:rPr>
          </w:pPr>
          <w:hyperlink w:anchor="_Toc125623882" w:history="1">
            <w:r w:rsidRPr="00D13246">
              <w:rPr>
                <w:rStyle w:val="-"/>
                <w:noProof/>
                <w:lang w:val="el-GR" w:eastAsia="en-US"/>
              </w:rPr>
              <w:t>2.2.6.2</w:t>
            </w:r>
            <w:r>
              <w:rPr>
                <w:rFonts w:asciiTheme="minorHAnsi" w:eastAsiaTheme="minorEastAsia" w:hAnsiTheme="minorHAnsi" w:cstheme="minorBidi"/>
                <w:noProof/>
                <w:sz w:val="22"/>
                <w:szCs w:val="22"/>
                <w:lang w:val="en-US"/>
              </w:rPr>
              <w:tab/>
            </w:r>
            <w:r w:rsidRPr="00D13246">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_Toc125623882 \h </w:instrText>
            </w:r>
            <w:r>
              <w:rPr>
                <w:noProof/>
                <w:webHidden/>
              </w:rPr>
            </w:r>
            <w:r>
              <w:rPr>
                <w:noProof/>
                <w:webHidden/>
              </w:rPr>
              <w:fldChar w:fldCharType="separate"/>
            </w:r>
            <w:r w:rsidR="008F55A6">
              <w:rPr>
                <w:noProof/>
                <w:webHidden/>
              </w:rPr>
              <w:t>26</w:t>
            </w:r>
            <w:r>
              <w:rPr>
                <w:noProof/>
                <w:webHidden/>
              </w:rPr>
              <w:fldChar w:fldCharType="end"/>
            </w:r>
          </w:hyperlink>
        </w:p>
        <w:p w14:paraId="0F22B212" w14:textId="06A66E59"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83" w:history="1">
            <w:r w:rsidRPr="00D13246">
              <w:rPr>
                <w:rStyle w:val="-"/>
                <w:noProof/>
                <w:lang w:val="el-GR"/>
              </w:rPr>
              <w:t>2.2.7</w:t>
            </w:r>
            <w:r>
              <w:rPr>
                <w:rFonts w:asciiTheme="minorHAnsi" w:eastAsiaTheme="minorEastAsia" w:hAnsiTheme="minorHAnsi" w:cstheme="minorBidi"/>
                <w:i w:val="0"/>
                <w:iCs w:val="0"/>
                <w:noProof/>
                <w:sz w:val="22"/>
                <w:szCs w:val="22"/>
                <w:lang w:val="en-US"/>
              </w:rPr>
              <w:tab/>
            </w:r>
            <w:r w:rsidRPr="00D13246">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_Toc125623883 \h </w:instrText>
            </w:r>
            <w:r>
              <w:rPr>
                <w:noProof/>
                <w:webHidden/>
              </w:rPr>
            </w:r>
            <w:r>
              <w:rPr>
                <w:noProof/>
                <w:webHidden/>
              </w:rPr>
              <w:fldChar w:fldCharType="separate"/>
            </w:r>
            <w:r w:rsidR="008F55A6">
              <w:rPr>
                <w:noProof/>
                <w:webHidden/>
              </w:rPr>
              <w:t>27</w:t>
            </w:r>
            <w:r>
              <w:rPr>
                <w:noProof/>
                <w:webHidden/>
              </w:rPr>
              <w:fldChar w:fldCharType="end"/>
            </w:r>
          </w:hyperlink>
        </w:p>
        <w:p w14:paraId="41161E2D" w14:textId="785596D6"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84" w:history="1">
            <w:r w:rsidRPr="00D13246">
              <w:rPr>
                <w:rStyle w:val="-"/>
                <w:noProof/>
                <w:lang w:val="el-GR"/>
              </w:rPr>
              <w:t>2.2.8</w:t>
            </w:r>
            <w:r>
              <w:rPr>
                <w:rFonts w:asciiTheme="minorHAnsi" w:eastAsiaTheme="minorEastAsia" w:hAnsiTheme="minorHAnsi" w:cstheme="minorBidi"/>
                <w:i w:val="0"/>
                <w:iCs w:val="0"/>
                <w:noProof/>
                <w:sz w:val="22"/>
                <w:szCs w:val="22"/>
                <w:lang w:val="en-US"/>
              </w:rPr>
              <w:tab/>
            </w:r>
            <w:r w:rsidRPr="00D13246">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_Toc125623884 \h </w:instrText>
            </w:r>
            <w:r>
              <w:rPr>
                <w:noProof/>
                <w:webHidden/>
              </w:rPr>
            </w:r>
            <w:r>
              <w:rPr>
                <w:noProof/>
                <w:webHidden/>
              </w:rPr>
              <w:fldChar w:fldCharType="separate"/>
            </w:r>
            <w:r w:rsidR="008F55A6">
              <w:rPr>
                <w:noProof/>
                <w:webHidden/>
              </w:rPr>
              <w:t>27</w:t>
            </w:r>
            <w:r>
              <w:rPr>
                <w:noProof/>
                <w:webHidden/>
              </w:rPr>
              <w:fldChar w:fldCharType="end"/>
            </w:r>
          </w:hyperlink>
        </w:p>
        <w:p w14:paraId="089082B0" w14:textId="4051C54C" w:rsidR="002C36B6" w:rsidRDefault="002C36B6">
          <w:pPr>
            <w:pStyle w:val="40"/>
            <w:tabs>
              <w:tab w:val="left" w:pos="1540"/>
              <w:tab w:val="right" w:leader="dot" w:pos="9628"/>
            </w:tabs>
            <w:rPr>
              <w:rFonts w:asciiTheme="minorHAnsi" w:eastAsiaTheme="minorEastAsia" w:hAnsiTheme="minorHAnsi" w:cstheme="minorBidi"/>
              <w:noProof/>
              <w:sz w:val="22"/>
              <w:szCs w:val="22"/>
              <w:lang w:val="en-US"/>
            </w:rPr>
          </w:pPr>
          <w:hyperlink w:anchor="_Toc125623885" w:history="1">
            <w:r w:rsidRPr="00D13246">
              <w:rPr>
                <w:rStyle w:val="-"/>
                <w:noProof/>
                <w:lang w:val="el-GR"/>
              </w:rPr>
              <w:t>2.2.8.1</w:t>
            </w:r>
            <w:r>
              <w:rPr>
                <w:rFonts w:asciiTheme="minorHAnsi" w:eastAsiaTheme="minorEastAsia" w:hAnsiTheme="minorHAnsi" w:cstheme="minorBidi"/>
                <w:noProof/>
                <w:sz w:val="22"/>
                <w:szCs w:val="22"/>
                <w:lang w:val="en-US"/>
              </w:rPr>
              <w:tab/>
            </w:r>
            <w:r w:rsidRPr="00D13246">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_Toc125623885 \h </w:instrText>
            </w:r>
            <w:r>
              <w:rPr>
                <w:noProof/>
                <w:webHidden/>
              </w:rPr>
            </w:r>
            <w:r>
              <w:rPr>
                <w:noProof/>
                <w:webHidden/>
              </w:rPr>
              <w:fldChar w:fldCharType="separate"/>
            </w:r>
            <w:r w:rsidR="008F55A6">
              <w:rPr>
                <w:noProof/>
                <w:webHidden/>
              </w:rPr>
              <w:t>27</w:t>
            </w:r>
            <w:r>
              <w:rPr>
                <w:noProof/>
                <w:webHidden/>
              </w:rPr>
              <w:fldChar w:fldCharType="end"/>
            </w:r>
          </w:hyperlink>
        </w:p>
        <w:p w14:paraId="2AF2415A" w14:textId="67C9AA7D" w:rsidR="002C36B6" w:rsidRDefault="002C36B6">
          <w:pPr>
            <w:pStyle w:val="40"/>
            <w:tabs>
              <w:tab w:val="left" w:pos="1540"/>
              <w:tab w:val="right" w:leader="dot" w:pos="9628"/>
            </w:tabs>
            <w:rPr>
              <w:rFonts w:asciiTheme="minorHAnsi" w:eastAsiaTheme="minorEastAsia" w:hAnsiTheme="minorHAnsi" w:cstheme="minorBidi"/>
              <w:noProof/>
              <w:sz w:val="22"/>
              <w:szCs w:val="22"/>
              <w:lang w:val="en-US"/>
            </w:rPr>
          </w:pPr>
          <w:hyperlink w:anchor="_Toc125623886" w:history="1">
            <w:r w:rsidRPr="00D13246">
              <w:rPr>
                <w:rStyle w:val="-"/>
                <w:noProof/>
                <w:lang w:val="el-GR"/>
              </w:rPr>
              <w:t>2.2.8.2</w:t>
            </w:r>
            <w:r>
              <w:rPr>
                <w:rFonts w:asciiTheme="minorHAnsi" w:eastAsiaTheme="minorEastAsia" w:hAnsiTheme="minorHAnsi" w:cstheme="minorBidi"/>
                <w:noProof/>
                <w:sz w:val="22"/>
                <w:szCs w:val="22"/>
                <w:lang w:val="en-US"/>
              </w:rPr>
              <w:tab/>
            </w:r>
            <w:r w:rsidRPr="00D13246">
              <w:rPr>
                <w:rStyle w:val="-"/>
                <w:noProof/>
                <w:lang w:val="el-GR"/>
              </w:rPr>
              <w:t>Υπεργολαβία</w:t>
            </w:r>
            <w:r>
              <w:rPr>
                <w:noProof/>
                <w:webHidden/>
              </w:rPr>
              <w:tab/>
            </w:r>
            <w:r>
              <w:rPr>
                <w:noProof/>
                <w:webHidden/>
              </w:rPr>
              <w:fldChar w:fldCharType="begin"/>
            </w:r>
            <w:r>
              <w:rPr>
                <w:noProof/>
                <w:webHidden/>
              </w:rPr>
              <w:instrText xml:space="preserve"> PAGEREF _Toc125623886 \h </w:instrText>
            </w:r>
            <w:r>
              <w:rPr>
                <w:noProof/>
                <w:webHidden/>
              </w:rPr>
            </w:r>
            <w:r>
              <w:rPr>
                <w:noProof/>
                <w:webHidden/>
              </w:rPr>
              <w:fldChar w:fldCharType="separate"/>
            </w:r>
            <w:r w:rsidR="008F55A6">
              <w:rPr>
                <w:noProof/>
                <w:webHidden/>
              </w:rPr>
              <w:t>28</w:t>
            </w:r>
            <w:r>
              <w:rPr>
                <w:noProof/>
                <w:webHidden/>
              </w:rPr>
              <w:fldChar w:fldCharType="end"/>
            </w:r>
          </w:hyperlink>
        </w:p>
        <w:p w14:paraId="2AC1E201" w14:textId="5CFE92FB"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87" w:history="1">
            <w:r w:rsidRPr="00D13246">
              <w:rPr>
                <w:rStyle w:val="-"/>
                <w:noProof/>
                <w:lang w:val="el-GR"/>
              </w:rPr>
              <w:t>2.2.9</w:t>
            </w:r>
            <w:r>
              <w:rPr>
                <w:rFonts w:asciiTheme="minorHAnsi" w:eastAsiaTheme="minorEastAsia" w:hAnsiTheme="minorHAnsi" w:cstheme="minorBidi"/>
                <w:i w:val="0"/>
                <w:iCs w:val="0"/>
                <w:noProof/>
                <w:sz w:val="22"/>
                <w:szCs w:val="22"/>
                <w:lang w:val="en-US"/>
              </w:rPr>
              <w:tab/>
            </w:r>
            <w:r w:rsidRPr="00D13246">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_Toc125623887 \h </w:instrText>
            </w:r>
            <w:r>
              <w:rPr>
                <w:noProof/>
                <w:webHidden/>
              </w:rPr>
            </w:r>
            <w:r>
              <w:rPr>
                <w:noProof/>
                <w:webHidden/>
              </w:rPr>
              <w:fldChar w:fldCharType="separate"/>
            </w:r>
            <w:r w:rsidR="008F55A6">
              <w:rPr>
                <w:noProof/>
                <w:webHidden/>
              </w:rPr>
              <w:t>28</w:t>
            </w:r>
            <w:r>
              <w:rPr>
                <w:noProof/>
                <w:webHidden/>
              </w:rPr>
              <w:fldChar w:fldCharType="end"/>
            </w:r>
          </w:hyperlink>
        </w:p>
        <w:p w14:paraId="6B07FEB4" w14:textId="5D3BFA69" w:rsidR="002C36B6" w:rsidRDefault="002C36B6">
          <w:pPr>
            <w:pStyle w:val="40"/>
            <w:tabs>
              <w:tab w:val="left" w:pos="1540"/>
              <w:tab w:val="right" w:leader="dot" w:pos="9628"/>
            </w:tabs>
            <w:rPr>
              <w:rFonts w:asciiTheme="minorHAnsi" w:eastAsiaTheme="minorEastAsia" w:hAnsiTheme="minorHAnsi" w:cstheme="minorBidi"/>
              <w:noProof/>
              <w:sz w:val="22"/>
              <w:szCs w:val="22"/>
              <w:lang w:val="en-US"/>
            </w:rPr>
          </w:pPr>
          <w:hyperlink w:anchor="_Toc125623888" w:history="1">
            <w:r w:rsidRPr="00D13246">
              <w:rPr>
                <w:rStyle w:val="-"/>
                <w:noProof/>
                <w:lang w:val="el-GR"/>
              </w:rPr>
              <w:t>2.2.9.1</w:t>
            </w:r>
            <w:r>
              <w:rPr>
                <w:rFonts w:asciiTheme="minorHAnsi" w:eastAsiaTheme="minorEastAsia" w:hAnsiTheme="minorHAnsi" w:cstheme="minorBidi"/>
                <w:noProof/>
                <w:sz w:val="22"/>
                <w:szCs w:val="22"/>
                <w:lang w:val="en-US"/>
              </w:rPr>
              <w:tab/>
            </w:r>
            <w:r w:rsidRPr="00D13246">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_Toc125623888 \h </w:instrText>
            </w:r>
            <w:r>
              <w:rPr>
                <w:noProof/>
                <w:webHidden/>
              </w:rPr>
            </w:r>
            <w:r>
              <w:rPr>
                <w:noProof/>
                <w:webHidden/>
              </w:rPr>
              <w:fldChar w:fldCharType="separate"/>
            </w:r>
            <w:r w:rsidR="008F55A6">
              <w:rPr>
                <w:noProof/>
                <w:webHidden/>
              </w:rPr>
              <w:t>29</w:t>
            </w:r>
            <w:r>
              <w:rPr>
                <w:noProof/>
                <w:webHidden/>
              </w:rPr>
              <w:fldChar w:fldCharType="end"/>
            </w:r>
          </w:hyperlink>
        </w:p>
        <w:p w14:paraId="2CC31E07" w14:textId="37D9F800" w:rsidR="002C36B6" w:rsidRDefault="002C36B6">
          <w:pPr>
            <w:pStyle w:val="40"/>
            <w:tabs>
              <w:tab w:val="left" w:pos="1540"/>
              <w:tab w:val="right" w:leader="dot" w:pos="9628"/>
            </w:tabs>
            <w:rPr>
              <w:rFonts w:asciiTheme="minorHAnsi" w:eastAsiaTheme="minorEastAsia" w:hAnsiTheme="minorHAnsi" w:cstheme="minorBidi"/>
              <w:noProof/>
              <w:sz w:val="22"/>
              <w:szCs w:val="22"/>
              <w:lang w:val="en-US"/>
            </w:rPr>
          </w:pPr>
          <w:hyperlink w:anchor="_Toc125623889" w:history="1">
            <w:r w:rsidRPr="00D13246">
              <w:rPr>
                <w:rStyle w:val="-"/>
                <w:noProof/>
                <w:lang w:val="el-GR"/>
              </w:rPr>
              <w:t>2.2.9.2</w:t>
            </w:r>
            <w:r>
              <w:rPr>
                <w:rFonts w:asciiTheme="minorHAnsi" w:eastAsiaTheme="minorEastAsia" w:hAnsiTheme="minorHAnsi" w:cstheme="minorBidi"/>
                <w:noProof/>
                <w:sz w:val="22"/>
                <w:szCs w:val="22"/>
                <w:lang w:val="en-US"/>
              </w:rPr>
              <w:tab/>
            </w:r>
            <w:r w:rsidRPr="00D13246">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_Toc125623889 \h </w:instrText>
            </w:r>
            <w:r>
              <w:rPr>
                <w:noProof/>
                <w:webHidden/>
              </w:rPr>
            </w:r>
            <w:r>
              <w:rPr>
                <w:noProof/>
                <w:webHidden/>
              </w:rPr>
              <w:fldChar w:fldCharType="separate"/>
            </w:r>
            <w:r w:rsidR="008F55A6">
              <w:rPr>
                <w:noProof/>
                <w:webHidden/>
              </w:rPr>
              <w:t>30</w:t>
            </w:r>
            <w:r>
              <w:rPr>
                <w:noProof/>
                <w:webHidden/>
              </w:rPr>
              <w:fldChar w:fldCharType="end"/>
            </w:r>
          </w:hyperlink>
        </w:p>
        <w:p w14:paraId="5463B5E7" w14:textId="22DF9296"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90" w:history="1">
            <w:r w:rsidRPr="00D13246">
              <w:rPr>
                <w:rStyle w:val="-"/>
                <w:noProof/>
                <w:lang w:val="el-GR"/>
              </w:rPr>
              <w:t>2.3</w:t>
            </w:r>
            <w:r>
              <w:rPr>
                <w:rFonts w:asciiTheme="minorHAnsi" w:eastAsiaTheme="minorEastAsia" w:hAnsiTheme="minorHAnsi" w:cstheme="minorBidi"/>
                <w:smallCaps w:val="0"/>
                <w:noProof/>
                <w:sz w:val="22"/>
                <w:szCs w:val="22"/>
                <w:lang w:val="en-US"/>
              </w:rPr>
              <w:tab/>
            </w:r>
            <w:r w:rsidRPr="00D13246">
              <w:rPr>
                <w:rStyle w:val="-"/>
                <w:noProof/>
                <w:lang w:val="el-GR"/>
              </w:rPr>
              <w:t>Κριτήρια Ανάθεσης</w:t>
            </w:r>
            <w:r>
              <w:rPr>
                <w:noProof/>
                <w:webHidden/>
              </w:rPr>
              <w:tab/>
            </w:r>
            <w:r>
              <w:rPr>
                <w:noProof/>
                <w:webHidden/>
              </w:rPr>
              <w:fldChar w:fldCharType="begin"/>
            </w:r>
            <w:r>
              <w:rPr>
                <w:noProof/>
                <w:webHidden/>
              </w:rPr>
              <w:instrText xml:space="preserve"> PAGEREF _Toc125623890 \h </w:instrText>
            </w:r>
            <w:r>
              <w:rPr>
                <w:noProof/>
                <w:webHidden/>
              </w:rPr>
            </w:r>
            <w:r>
              <w:rPr>
                <w:noProof/>
                <w:webHidden/>
              </w:rPr>
              <w:fldChar w:fldCharType="separate"/>
            </w:r>
            <w:r w:rsidR="008F55A6">
              <w:rPr>
                <w:noProof/>
                <w:webHidden/>
              </w:rPr>
              <w:t>39</w:t>
            </w:r>
            <w:r>
              <w:rPr>
                <w:noProof/>
                <w:webHidden/>
              </w:rPr>
              <w:fldChar w:fldCharType="end"/>
            </w:r>
          </w:hyperlink>
        </w:p>
        <w:p w14:paraId="10464413" w14:textId="0E769135"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91" w:history="1">
            <w:r w:rsidRPr="00D13246">
              <w:rPr>
                <w:rStyle w:val="-"/>
                <w:noProof/>
                <w:lang w:val="el-GR"/>
              </w:rPr>
              <w:t>2.3.1</w:t>
            </w:r>
            <w:r>
              <w:rPr>
                <w:rFonts w:asciiTheme="minorHAnsi" w:eastAsiaTheme="minorEastAsia" w:hAnsiTheme="minorHAnsi" w:cstheme="minorBidi"/>
                <w:i w:val="0"/>
                <w:iCs w:val="0"/>
                <w:noProof/>
                <w:sz w:val="22"/>
                <w:szCs w:val="22"/>
                <w:lang w:val="en-US"/>
              </w:rPr>
              <w:tab/>
            </w:r>
            <w:r w:rsidRPr="00D13246">
              <w:rPr>
                <w:rStyle w:val="-"/>
                <w:noProof/>
                <w:lang w:val="el-GR"/>
              </w:rPr>
              <w:t>Κριτήριο ανάθεσης</w:t>
            </w:r>
            <w:r>
              <w:rPr>
                <w:noProof/>
                <w:webHidden/>
              </w:rPr>
              <w:tab/>
            </w:r>
            <w:r>
              <w:rPr>
                <w:noProof/>
                <w:webHidden/>
              </w:rPr>
              <w:fldChar w:fldCharType="begin"/>
            </w:r>
            <w:r>
              <w:rPr>
                <w:noProof/>
                <w:webHidden/>
              </w:rPr>
              <w:instrText xml:space="preserve"> PAGEREF _Toc125623891 \h </w:instrText>
            </w:r>
            <w:r>
              <w:rPr>
                <w:noProof/>
                <w:webHidden/>
              </w:rPr>
            </w:r>
            <w:r>
              <w:rPr>
                <w:noProof/>
                <w:webHidden/>
              </w:rPr>
              <w:fldChar w:fldCharType="separate"/>
            </w:r>
            <w:r w:rsidR="008F55A6">
              <w:rPr>
                <w:noProof/>
                <w:webHidden/>
              </w:rPr>
              <w:t>39</w:t>
            </w:r>
            <w:r>
              <w:rPr>
                <w:noProof/>
                <w:webHidden/>
              </w:rPr>
              <w:fldChar w:fldCharType="end"/>
            </w:r>
          </w:hyperlink>
        </w:p>
        <w:p w14:paraId="72AE489E" w14:textId="17476C09" w:rsidR="002C36B6" w:rsidRDefault="002C36B6">
          <w:pPr>
            <w:pStyle w:val="40"/>
            <w:tabs>
              <w:tab w:val="left" w:pos="1540"/>
              <w:tab w:val="right" w:leader="dot" w:pos="9628"/>
            </w:tabs>
            <w:rPr>
              <w:rFonts w:asciiTheme="minorHAnsi" w:eastAsiaTheme="minorEastAsia" w:hAnsiTheme="minorHAnsi" w:cstheme="minorBidi"/>
              <w:noProof/>
              <w:sz w:val="22"/>
              <w:szCs w:val="22"/>
              <w:lang w:val="en-US"/>
            </w:rPr>
          </w:pPr>
          <w:hyperlink w:anchor="_Toc125623892" w:history="1">
            <w:r w:rsidRPr="00D13246">
              <w:rPr>
                <w:rStyle w:val="-"/>
                <w:noProof/>
                <w:lang w:val="el-GR"/>
              </w:rPr>
              <w:t>2.3.1.1</w:t>
            </w:r>
            <w:r>
              <w:rPr>
                <w:rFonts w:asciiTheme="minorHAnsi" w:eastAsiaTheme="minorEastAsia" w:hAnsiTheme="minorHAnsi" w:cstheme="minorBidi"/>
                <w:noProof/>
                <w:sz w:val="22"/>
                <w:szCs w:val="22"/>
                <w:lang w:val="en-US"/>
              </w:rPr>
              <w:tab/>
            </w:r>
            <w:r w:rsidRPr="00D13246">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_Toc125623892 \h </w:instrText>
            </w:r>
            <w:r>
              <w:rPr>
                <w:noProof/>
                <w:webHidden/>
              </w:rPr>
            </w:r>
            <w:r>
              <w:rPr>
                <w:noProof/>
                <w:webHidden/>
              </w:rPr>
              <w:fldChar w:fldCharType="separate"/>
            </w:r>
            <w:r w:rsidR="008F55A6">
              <w:rPr>
                <w:noProof/>
                <w:webHidden/>
              </w:rPr>
              <w:t>39</w:t>
            </w:r>
            <w:r>
              <w:rPr>
                <w:noProof/>
                <w:webHidden/>
              </w:rPr>
              <w:fldChar w:fldCharType="end"/>
            </w:r>
          </w:hyperlink>
        </w:p>
        <w:p w14:paraId="2324CCB0" w14:textId="1E2E72C8"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893" w:history="1">
            <w:r w:rsidRPr="00D13246">
              <w:rPr>
                <w:rStyle w:val="-"/>
                <w:noProof/>
                <w:lang w:val="el-GR"/>
              </w:rPr>
              <w:t>2.4</w:t>
            </w:r>
            <w:r>
              <w:rPr>
                <w:rFonts w:asciiTheme="minorHAnsi" w:eastAsiaTheme="minorEastAsia" w:hAnsiTheme="minorHAnsi" w:cstheme="minorBidi"/>
                <w:smallCaps w:val="0"/>
                <w:noProof/>
                <w:sz w:val="22"/>
                <w:szCs w:val="22"/>
                <w:lang w:val="en-US"/>
              </w:rPr>
              <w:tab/>
            </w:r>
            <w:r w:rsidRPr="00D13246">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_Toc125623893 \h </w:instrText>
            </w:r>
            <w:r>
              <w:rPr>
                <w:noProof/>
                <w:webHidden/>
              </w:rPr>
            </w:r>
            <w:r>
              <w:rPr>
                <w:noProof/>
                <w:webHidden/>
              </w:rPr>
              <w:fldChar w:fldCharType="separate"/>
            </w:r>
            <w:r w:rsidR="008F55A6">
              <w:rPr>
                <w:noProof/>
                <w:webHidden/>
              </w:rPr>
              <w:t>40</w:t>
            </w:r>
            <w:r>
              <w:rPr>
                <w:noProof/>
                <w:webHidden/>
              </w:rPr>
              <w:fldChar w:fldCharType="end"/>
            </w:r>
          </w:hyperlink>
        </w:p>
        <w:p w14:paraId="55CD3602" w14:textId="5AD59B59"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94" w:history="1">
            <w:r w:rsidRPr="00D13246">
              <w:rPr>
                <w:rStyle w:val="-"/>
                <w:noProof/>
                <w:lang w:val="el-GR"/>
              </w:rPr>
              <w:t>2.4.1</w:t>
            </w:r>
            <w:r>
              <w:rPr>
                <w:rFonts w:asciiTheme="minorHAnsi" w:eastAsiaTheme="minorEastAsia" w:hAnsiTheme="minorHAnsi" w:cstheme="minorBidi"/>
                <w:i w:val="0"/>
                <w:iCs w:val="0"/>
                <w:noProof/>
                <w:sz w:val="22"/>
                <w:szCs w:val="22"/>
                <w:lang w:val="en-US"/>
              </w:rPr>
              <w:tab/>
            </w:r>
            <w:r w:rsidRPr="00D13246">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_Toc125623894 \h </w:instrText>
            </w:r>
            <w:r>
              <w:rPr>
                <w:noProof/>
                <w:webHidden/>
              </w:rPr>
            </w:r>
            <w:r>
              <w:rPr>
                <w:noProof/>
                <w:webHidden/>
              </w:rPr>
              <w:fldChar w:fldCharType="separate"/>
            </w:r>
            <w:r w:rsidR="008F55A6">
              <w:rPr>
                <w:noProof/>
                <w:webHidden/>
              </w:rPr>
              <w:t>40</w:t>
            </w:r>
            <w:r>
              <w:rPr>
                <w:noProof/>
                <w:webHidden/>
              </w:rPr>
              <w:fldChar w:fldCharType="end"/>
            </w:r>
          </w:hyperlink>
        </w:p>
        <w:p w14:paraId="3C9DBBCD" w14:textId="0382EE24"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95" w:history="1">
            <w:r w:rsidRPr="00D13246">
              <w:rPr>
                <w:rStyle w:val="-"/>
                <w:noProof/>
                <w:lang w:val="el-GR"/>
              </w:rPr>
              <w:t>2.4.2</w:t>
            </w:r>
            <w:r>
              <w:rPr>
                <w:rFonts w:asciiTheme="minorHAnsi" w:eastAsiaTheme="minorEastAsia" w:hAnsiTheme="minorHAnsi" w:cstheme="minorBidi"/>
                <w:i w:val="0"/>
                <w:iCs w:val="0"/>
                <w:noProof/>
                <w:sz w:val="22"/>
                <w:szCs w:val="22"/>
                <w:lang w:val="en-US"/>
              </w:rPr>
              <w:tab/>
            </w:r>
            <w:r w:rsidRPr="00D13246">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_Toc125623895 \h </w:instrText>
            </w:r>
            <w:r>
              <w:rPr>
                <w:noProof/>
                <w:webHidden/>
              </w:rPr>
            </w:r>
            <w:r>
              <w:rPr>
                <w:noProof/>
                <w:webHidden/>
              </w:rPr>
              <w:fldChar w:fldCharType="separate"/>
            </w:r>
            <w:r w:rsidR="008F55A6">
              <w:rPr>
                <w:noProof/>
                <w:webHidden/>
              </w:rPr>
              <w:t>40</w:t>
            </w:r>
            <w:r>
              <w:rPr>
                <w:noProof/>
                <w:webHidden/>
              </w:rPr>
              <w:fldChar w:fldCharType="end"/>
            </w:r>
          </w:hyperlink>
        </w:p>
        <w:p w14:paraId="0A3A6F7B" w14:textId="1BB10751"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96" w:history="1">
            <w:r w:rsidRPr="00D13246">
              <w:rPr>
                <w:rStyle w:val="-"/>
                <w:noProof/>
                <w:lang w:val="el-GR"/>
              </w:rPr>
              <w:t>2.4.3</w:t>
            </w:r>
            <w:r>
              <w:rPr>
                <w:rFonts w:asciiTheme="minorHAnsi" w:eastAsiaTheme="minorEastAsia" w:hAnsiTheme="minorHAnsi" w:cstheme="minorBidi"/>
                <w:i w:val="0"/>
                <w:iCs w:val="0"/>
                <w:noProof/>
                <w:sz w:val="22"/>
                <w:szCs w:val="22"/>
                <w:lang w:val="en-US"/>
              </w:rPr>
              <w:tab/>
            </w:r>
            <w:r w:rsidRPr="00D13246">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_Toc125623896 \h </w:instrText>
            </w:r>
            <w:r>
              <w:rPr>
                <w:noProof/>
                <w:webHidden/>
              </w:rPr>
            </w:r>
            <w:r>
              <w:rPr>
                <w:noProof/>
                <w:webHidden/>
              </w:rPr>
              <w:fldChar w:fldCharType="separate"/>
            </w:r>
            <w:r w:rsidR="008F55A6">
              <w:rPr>
                <w:noProof/>
                <w:webHidden/>
              </w:rPr>
              <w:t>43</w:t>
            </w:r>
            <w:r>
              <w:rPr>
                <w:noProof/>
                <w:webHidden/>
              </w:rPr>
              <w:fldChar w:fldCharType="end"/>
            </w:r>
          </w:hyperlink>
        </w:p>
        <w:p w14:paraId="7ED38A83" w14:textId="4BF4AEA9" w:rsidR="002C36B6" w:rsidRDefault="002C36B6">
          <w:pPr>
            <w:pStyle w:val="40"/>
            <w:tabs>
              <w:tab w:val="left" w:pos="1540"/>
              <w:tab w:val="right" w:leader="dot" w:pos="9628"/>
            </w:tabs>
            <w:rPr>
              <w:rFonts w:asciiTheme="minorHAnsi" w:eastAsiaTheme="minorEastAsia" w:hAnsiTheme="minorHAnsi" w:cstheme="minorBidi"/>
              <w:noProof/>
              <w:sz w:val="22"/>
              <w:szCs w:val="22"/>
              <w:lang w:val="en-US"/>
            </w:rPr>
          </w:pPr>
          <w:hyperlink w:anchor="_Toc125623897" w:history="1">
            <w:r w:rsidRPr="00D13246">
              <w:rPr>
                <w:rStyle w:val="-"/>
                <w:noProof/>
              </w:rPr>
              <w:t>2.4.3.1</w:t>
            </w:r>
            <w:r>
              <w:rPr>
                <w:rFonts w:asciiTheme="minorHAnsi" w:eastAsiaTheme="minorEastAsia" w:hAnsiTheme="minorHAnsi" w:cstheme="minorBidi"/>
                <w:noProof/>
                <w:sz w:val="22"/>
                <w:szCs w:val="22"/>
                <w:lang w:val="en-US"/>
              </w:rPr>
              <w:tab/>
            </w:r>
            <w:r w:rsidRPr="00D13246">
              <w:rPr>
                <w:rStyle w:val="-"/>
                <w:noProof/>
              </w:rPr>
              <w:t>Δικαιολογητικά Συμμετοχής</w:t>
            </w:r>
            <w:r>
              <w:rPr>
                <w:noProof/>
                <w:webHidden/>
              </w:rPr>
              <w:tab/>
            </w:r>
            <w:r>
              <w:rPr>
                <w:noProof/>
                <w:webHidden/>
              </w:rPr>
              <w:fldChar w:fldCharType="begin"/>
            </w:r>
            <w:r>
              <w:rPr>
                <w:noProof/>
                <w:webHidden/>
              </w:rPr>
              <w:instrText xml:space="preserve"> PAGEREF _Toc125623897 \h </w:instrText>
            </w:r>
            <w:r>
              <w:rPr>
                <w:noProof/>
                <w:webHidden/>
              </w:rPr>
            </w:r>
            <w:r>
              <w:rPr>
                <w:noProof/>
                <w:webHidden/>
              </w:rPr>
              <w:fldChar w:fldCharType="separate"/>
            </w:r>
            <w:r w:rsidR="008F55A6">
              <w:rPr>
                <w:noProof/>
                <w:webHidden/>
              </w:rPr>
              <w:t>43</w:t>
            </w:r>
            <w:r>
              <w:rPr>
                <w:noProof/>
                <w:webHidden/>
              </w:rPr>
              <w:fldChar w:fldCharType="end"/>
            </w:r>
          </w:hyperlink>
        </w:p>
        <w:p w14:paraId="1475B2B6" w14:textId="3A8B599C" w:rsidR="002C36B6" w:rsidRDefault="002C36B6">
          <w:pPr>
            <w:pStyle w:val="40"/>
            <w:tabs>
              <w:tab w:val="left" w:pos="1540"/>
              <w:tab w:val="right" w:leader="dot" w:pos="9628"/>
            </w:tabs>
            <w:rPr>
              <w:rFonts w:asciiTheme="minorHAnsi" w:eastAsiaTheme="minorEastAsia" w:hAnsiTheme="minorHAnsi" w:cstheme="minorBidi"/>
              <w:noProof/>
              <w:sz w:val="22"/>
              <w:szCs w:val="22"/>
              <w:lang w:val="en-US"/>
            </w:rPr>
          </w:pPr>
          <w:hyperlink w:anchor="_Toc125623898" w:history="1">
            <w:r w:rsidRPr="00D13246">
              <w:rPr>
                <w:rStyle w:val="-"/>
                <w:noProof/>
                <w:lang w:val="el-GR"/>
              </w:rPr>
              <w:t>2.4.3.2</w:t>
            </w:r>
            <w:r>
              <w:rPr>
                <w:rFonts w:asciiTheme="minorHAnsi" w:eastAsiaTheme="minorEastAsia" w:hAnsiTheme="minorHAnsi" w:cstheme="minorBidi"/>
                <w:noProof/>
                <w:sz w:val="22"/>
                <w:szCs w:val="22"/>
                <w:lang w:val="en-US"/>
              </w:rPr>
              <w:tab/>
            </w:r>
            <w:r w:rsidRPr="00D13246">
              <w:rPr>
                <w:rStyle w:val="-"/>
                <w:noProof/>
                <w:lang w:val="el-GR"/>
              </w:rPr>
              <w:t>Τεχνική Προσφορά</w:t>
            </w:r>
            <w:r>
              <w:rPr>
                <w:noProof/>
                <w:webHidden/>
              </w:rPr>
              <w:tab/>
            </w:r>
            <w:r>
              <w:rPr>
                <w:noProof/>
                <w:webHidden/>
              </w:rPr>
              <w:fldChar w:fldCharType="begin"/>
            </w:r>
            <w:r>
              <w:rPr>
                <w:noProof/>
                <w:webHidden/>
              </w:rPr>
              <w:instrText xml:space="preserve"> PAGEREF _Toc125623898 \h </w:instrText>
            </w:r>
            <w:r>
              <w:rPr>
                <w:noProof/>
                <w:webHidden/>
              </w:rPr>
            </w:r>
            <w:r>
              <w:rPr>
                <w:noProof/>
                <w:webHidden/>
              </w:rPr>
              <w:fldChar w:fldCharType="separate"/>
            </w:r>
            <w:r w:rsidR="008F55A6">
              <w:rPr>
                <w:noProof/>
                <w:webHidden/>
              </w:rPr>
              <w:t>45</w:t>
            </w:r>
            <w:r>
              <w:rPr>
                <w:noProof/>
                <w:webHidden/>
              </w:rPr>
              <w:fldChar w:fldCharType="end"/>
            </w:r>
          </w:hyperlink>
        </w:p>
        <w:p w14:paraId="0255B1FC" w14:textId="165CADC4"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899" w:history="1">
            <w:r w:rsidRPr="00D13246">
              <w:rPr>
                <w:rStyle w:val="-"/>
                <w:noProof/>
                <w:lang w:val="el-GR"/>
              </w:rPr>
              <w:t>2.4.4</w:t>
            </w:r>
            <w:r>
              <w:rPr>
                <w:rFonts w:asciiTheme="minorHAnsi" w:eastAsiaTheme="minorEastAsia" w:hAnsiTheme="minorHAnsi" w:cstheme="minorBidi"/>
                <w:i w:val="0"/>
                <w:iCs w:val="0"/>
                <w:noProof/>
                <w:sz w:val="22"/>
                <w:szCs w:val="22"/>
                <w:lang w:val="en-US"/>
              </w:rPr>
              <w:tab/>
            </w:r>
            <w:r w:rsidRPr="00D13246">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_Toc125623899 \h </w:instrText>
            </w:r>
            <w:r>
              <w:rPr>
                <w:noProof/>
                <w:webHidden/>
              </w:rPr>
            </w:r>
            <w:r>
              <w:rPr>
                <w:noProof/>
                <w:webHidden/>
              </w:rPr>
              <w:fldChar w:fldCharType="separate"/>
            </w:r>
            <w:r w:rsidR="008F55A6">
              <w:rPr>
                <w:noProof/>
                <w:webHidden/>
              </w:rPr>
              <w:t>45</w:t>
            </w:r>
            <w:r>
              <w:rPr>
                <w:noProof/>
                <w:webHidden/>
              </w:rPr>
              <w:fldChar w:fldCharType="end"/>
            </w:r>
          </w:hyperlink>
        </w:p>
        <w:p w14:paraId="2C99B710" w14:textId="46DA3566"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900" w:history="1">
            <w:r w:rsidRPr="00D13246">
              <w:rPr>
                <w:rStyle w:val="-"/>
                <w:noProof/>
                <w:lang w:val="el-GR"/>
              </w:rPr>
              <w:t>2.4.5</w:t>
            </w:r>
            <w:r>
              <w:rPr>
                <w:rFonts w:asciiTheme="minorHAnsi" w:eastAsiaTheme="minorEastAsia" w:hAnsiTheme="minorHAnsi" w:cstheme="minorBidi"/>
                <w:i w:val="0"/>
                <w:iCs w:val="0"/>
                <w:noProof/>
                <w:sz w:val="22"/>
                <w:szCs w:val="22"/>
                <w:lang w:val="en-US"/>
              </w:rPr>
              <w:tab/>
            </w:r>
            <w:r w:rsidRPr="00D13246">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_Toc125623900 \h </w:instrText>
            </w:r>
            <w:r>
              <w:rPr>
                <w:noProof/>
                <w:webHidden/>
              </w:rPr>
            </w:r>
            <w:r>
              <w:rPr>
                <w:noProof/>
                <w:webHidden/>
              </w:rPr>
              <w:fldChar w:fldCharType="separate"/>
            </w:r>
            <w:r w:rsidR="008F55A6">
              <w:rPr>
                <w:noProof/>
                <w:webHidden/>
              </w:rPr>
              <w:t>46</w:t>
            </w:r>
            <w:r>
              <w:rPr>
                <w:noProof/>
                <w:webHidden/>
              </w:rPr>
              <w:fldChar w:fldCharType="end"/>
            </w:r>
          </w:hyperlink>
        </w:p>
        <w:p w14:paraId="2010A23B" w14:textId="66AE9C73"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901" w:history="1">
            <w:r w:rsidRPr="00D13246">
              <w:rPr>
                <w:rStyle w:val="-"/>
                <w:noProof/>
                <w:lang w:val="el-GR"/>
              </w:rPr>
              <w:t>2.4.6</w:t>
            </w:r>
            <w:r>
              <w:rPr>
                <w:rFonts w:asciiTheme="minorHAnsi" w:eastAsiaTheme="minorEastAsia" w:hAnsiTheme="minorHAnsi" w:cstheme="minorBidi"/>
                <w:i w:val="0"/>
                <w:iCs w:val="0"/>
                <w:noProof/>
                <w:sz w:val="22"/>
                <w:szCs w:val="22"/>
                <w:lang w:val="en-US"/>
              </w:rPr>
              <w:tab/>
            </w:r>
            <w:r w:rsidRPr="00D13246">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_Toc125623901 \h </w:instrText>
            </w:r>
            <w:r>
              <w:rPr>
                <w:noProof/>
                <w:webHidden/>
              </w:rPr>
            </w:r>
            <w:r>
              <w:rPr>
                <w:noProof/>
                <w:webHidden/>
              </w:rPr>
              <w:fldChar w:fldCharType="separate"/>
            </w:r>
            <w:r w:rsidR="008F55A6">
              <w:rPr>
                <w:noProof/>
                <w:webHidden/>
              </w:rPr>
              <w:t>47</w:t>
            </w:r>
            <w:r>
              <w:rPr>
                <w:noProof/>
                <w:webHidden/>
              </w:rPr>
              <w:fldChar w:fldCharType="end"/>
            </w:r>
          </w:hyperlink>
        </w:p>
        <w:p w14:paraId="392C6B81" w14:textId="593DD304" w:rsidR="002C36B6" w:rsidRDefault="002C36B6">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5623902" w:history="1">
            <w:r w:rsidRPr="00D13246">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sz w:val="22"/>
                <w:szCs w:val="22"/>
                <w:lang w:val="en-US"/>
              </w:rPr>
              <w:tab/>
            </w:r>
            <w:r w:rsidRPr="00D13246">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_Toc125623902 \h </w:instrText>
            </w:r>
            <w:r>
              <w:rPr>
                <w:noProof/>
                <w:webHidden/>
              </w:rPr>
            </w:r>
            <w:r>
              <w:rPr>
                <w:noProof/>
                <w:webHidden/>
              </w:rPr>
              <w:fldChar w:fldCharType="separate"/>
            </w:r>
            <w:r w:rsidR="008F55A6">
              <w:rPr>
                <w:noProof/>
                <w:webHidden/>
              </w:rPr>
              <w:t>49</w:t>
            </w:r>
            <w:r>
              <w:rPr>
                <w:noProof/>
                <w:webHidden/>
              </w:rPr>
              <w:fldChar w:fldCharType="end"/>
            </w:r>
          </w:hyperlink>
        </w:p>
        <w:p w14:paraId="782504EF" w14:textId="141061E2"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03" w:history="1">
            <w:r w:rsidRPr="00D13246">
              <w:rPr>
                <w:rStyle w:val="-"/>
                <w:noProof/>
                <w:lang w:val="el-GR"/>
              </w:rPr>
              <w:t>3.1</w:t>
            </w:r>
            <w:r>
              <w:rPr>
                <w:rFonts w:asciiTheme="minorHAnsi" w:eastAsiaTheme="minorEastAsia" w:hAnsiTheme="minorHAnsi" w:cstheme="minorBidi"/>
                <w:smallCaps w:val="0"/>
                <w:noProof/>
                <w:sz w:val="22"/>
                <w:szCs w:val="22"/>
                <w:lang w:val="en-US"/>
              </w:rPr>
              <w:tab/>
            </w:r>
            <w:r w:rsidRPr="00D13246">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_Toc125623903 \h </w:instrText>
            </w:r>
            <w:r>
              <w:rPr>
                <w:noProof/>
                <w:webHidden/>
              </w:rPr>
            </w:r>
            <w:r>
              <w:rPr>
                <w:noProof/>
                <w:webHidden/>
              </w:rPr>
              <w:fldChar w:fldCharType="separate"/>
            </w:r>
            <w:r w:rsidR="008F55A6">
              <w:rPr>
                <w:noProof/>
                <w:webHidden/>
              </w:rPr>
              <w:t>49</w:t>
            </w:r>
            <w:r>
              <w:rPr>
                <w:noProof/>
                <w:webHidden/>
              </w:rPr>
              <w:fldChar w:fldCharType="end"/>
            </w:r>
          </w:hyperlink>
        </w:p>
        <w:p w14:paraId="3F3B3332" w14:textId="1D3D87BB"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904" w:history="1">
            <w:r w:rsidRPr="00D13246">
              <w:rPr>
                <w:rStyle w:val="-"/>
                <w:noProof/>
                <w:lang w:val="el-GR"/>
              </w:rPr>
              <w:t>3.1.1</w:t>
            </w:r>
            <w:r>
              <w:rPr>
                <w:rFonts w:asciiTheme="minorHAnsi" w:eastAsiaTheme="minorEastAsia" w:hAnsiTheme="minorHAnsi" w:cstheme="minorBidi"/>
                <w:i w:val="0"/>
                <w:iCs w:val="0"/>
                <w:noProof/>
                <w:sz w:val="22"/>
                <w:szCs w:val="22"/>
                <w:lang w:val="en-US"/>
              </w:rPr>
              <w:tab/>
            </w:r>
            <w:r w:rsidRPr="00D13246">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_Toc125623904 \h </w:instrText>
            </w:r>
            <w:r>
              <w:rPr>
                <w:noProof/>
                <w:webHidden/>
              </w:rPr>
            </w:r>
            <w:r>
              <w:rPr>
                <w:noProof/>
                <w:webHidden/>
              </w:rPr>
              <w:fldChar w:fldCharType="separate"/>
            </w:r>
            <w:r w:rsidR="008F55A6">
              <w:rPr>
                <w:noProof/>
                <w:webHidden/>
              </w:rPr>
              <w:t>49</w:t>
            </w:r>
            <w:r>
              <w:rPr>
                <w:noProof/>
                <w:webHidden/>
              </w:rPr>
              <w:fldChar w:fldCharType="end"/>
            </w:r>
          </w:hyperlink>
        </w:p>
        <w:p w14:paraId="5D27CE11" w14:textId="22CD19FC" w:rsidR="002C36B6" w:rsidRDefault="002C36B6">
          <w:pPr>
            <w:pStyle w:val="31"/>
            <w:tabs>
              <w:tab w:val="left" w:pos="1320"/>
              <w:tab w:val="right" w:leader="dot" w:pos="9628"/>
            </w:tabs>
            <w:rPr>
              <w:rFonts w:asciiTheme="minorHAnsi" w:eastAsiaTheme="minorEastAsia" w:hAnsiTheme="minorHAnsi" w:cstheme="minorBidi"/>
              <w:i w:val="0"/>
              <w:iCs w:val="0"/>
              <w:noProof/>
              <w:sz w:val="22"/>
              <w:szCs w:val="22"/>
              <w:lang w:val="en-US"/>
            </w:rPr>
          </w:pPr>
          <w:hyperlink w:anchor="_Toc125623905" w:history="1">
            <w:r w:rsidRPr="00D13246">
              <w:rPr>
                <w:rStyle w:val="-"/>
                <w:noProof/>
                <w:lang w:val="el-GR"/>
              </w:rPr>
              <w:t>3.1.2</w:t>
            </w:r>
            <w:r>
              <w:rPr>
                <w:rFonts w:asciiTheme="minorHAnsi" w:eastAsiaTheme="minorEastAsia" w:hAnsiTheme="minorHAnsi" w:cstheme="minorBidi"/>
                <w:i w:val="0"/>
                <w:iCs w:val="0"/>
                <w:noProof/>
                <w:sz w:val="22"/>
                <w:szCs w:val="22"/>
                <w:lang w:val="en-US"/>
              </w:rPr>
              <w:tab/>
            </w:r>
            <w:r w:rsidRPr="00D13246">
              <w:rPr>
                <w:rStyle w:val="-"/>
                <w:noProof/>
                <w:lang w:val="el-GR"/>
              </w:rPr>
              <w:t>Αξιολόγηση προσφορών</w:t>
            </w:r>
            <w:r>
              <w:rPr>
                <w:noProof/>
                <w:webHidden/>
              </w:rPr>
              <w:tab/>
            </w:r>
            <w:r>
              <w:rPr>
                <w:noProof/>
                <w:webHidden/>
              </w:rPr>
              <w:fldChar w:fldCharType="begin"/>
            </w:r>
            <w:r>
              <w:rPr>
                <w:noProof/>
                <w:webHidden/>
              </w:rPr>
              <w:instrText xml:space="preserve"> PAGEREF _Toc125623905 \h </w:instrText>
            </w:r>
            <w:r>
              <w:rPr>
                <w:noProof/>
                <w:webHidden/>
              </w:rPr>
            </w:r>
            <w:r>
              <w:rPr>
                <w:noProof/>
                <w:webHidden/>
              </w:rPr>
              <w:fldChar w:fldCharType="separate"/>
            </w:r>
            <w:r w:rsidR="008F55A6">
              <w:rPr>
                <w:noProof/>
                <w:webHidden/>
              </w:rPr>
              <w:t>49</w:t>
            </w:r>
            <w:r>
              <w:rPr>
                <w:noProof/>
                <w:webHidden/>
              </w:rPr>
              <w:fldChar w:fldCharType="end"/>
            </w:r>
          </w:hyperlink>
        </w:p>
        <w:p w14:paraId="5B195843" w14:textId="64BA981A"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06" w:history="1">
            <w:r w:rsidRPr="00D13246">
              <w:rPr>
                <w:rStyle w:val="-"/>
                <w:noProof/>
                <w:lang w:val="el-GR"/>
              </w:rPr>
              <w:t>3.2</w:t>
            </w:r>
            <w:r>
              <w:rPr>
                <w:rFonts w:asciiTheme="minorHAnsi" w:eastAsiaTheme="minorEastAsia" w:hAnsiTheme="minorHAnsi" w:cstheme="minorBidi"/>
                <w:smallCaps w:val="0"/>
                <w:noProof/>
                <w:sz w:val="22"/>
                <w:szCs w:val="22"/>
                <w:lang w:val="en-US"/>
              </w:rPr>
              <w:tab/>
            </w:r>
            <w:r w:rsidRPr="00D13246">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_Toc125623906 \h </w:instrText>
            </w:r>
            <w:r>
              <w:rPr>
                <w:noProof/>
                <w:webHidden/>
              </w:rPr>
            </w:r>
            <w:r>
              <w:rPr>
                <w:noProof/>
                <w:webHidden/>
              </w:rPr>
              <w:fldChar w:fldCharType="separate"/>
            </w:r>
            <w:r w:rsidR="008F55A6">
              <w:rPr>
                <w:noProof/>
                <w:webHidden/>
              </w:rPr>
              <w:t>51</w:t>
            </w:r>
            <w:r>
              <w:rPr>
                <w:noProof/>
                <w:webHidden/>
              </w:rPr>
              <w:fldChar w:fldCharType="end"/>
            </w:r>
          </w:hyperlink>
        </w:p>
        <w:p w14:paraId="765BE65E" w14:textId="2F516566"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07" w:history="1">
            <w:r w:rsidRPr="00D13246">
              <w:rPr>
                <w:rStyle w:val="-"/>
                <w:noProof/>
                <w:lang w:val="el-GR"/>
              </w:rPr>
              <w:t>3.3</w:t>
            </w:r>
            <w:r>
              <w:rPr>
                <w:rFonts w:asciiTheme="minorHAnsi" w:eastAsiaTheme="minorEastAsia" w:hAnsiTheme="minorHAnsi" w:cstheme="minorBidi"/>
                <w:smallCaps w:val="0"/>
                <w:noProof/>
                <w:sz w:val="22"/>
                <w:szCs w:val="22"/>
                <w:lang w:val="en-US"/>
              </w:rPr>
              <w:tab/>
            </w:r>
            <w:r w:rsidRPr="00D13246">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_Toc125623907 \h </w:instrText>
            </w:r>
            <w:r>
              <w:rPr>
                <w:noProof/>
                <w:webHidden/>
              </w:rPr>
            </w:r>
            <w:r>
              <w:rPr>
                <w:noProof/>
                <w:webHidden/>
              </w:rPr>
              <w:fldChar w:fldCharType="separate"/>
            </w:r>
            <w:r w:rsidR="008F55A6">
              <w:rPr>
                <w:noProof/>
                <w:webHidden/>
              </w:rPr>
              <w:t>52</w:t>
            </w:r>
            <w:r>
              <w:rPr>
                <w:noProof/>
                <w:webHidden/>
              </w:rPr>
              <w:fldChar w:fldCharType="end"/>
            </w:r>
          </w:hyperlink>
        </w:p>
        <w:p w14:paraId="3EA190CB" w14:textId="3674BD56"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08" w:history="1">
            <w:r w:rsidRPr="00D13246">
              <w:rPr>
                <w:rStyle w:val="-"/>
                <w:noProof/>
                <w:lang w:val="el-GR"/>
              </w:rPr>
              <w:t>3.4</w:t>
            </w:r>
            <w:r>
              <w:rPr>
                <w:rFonts w:asciiTheme="minorHAnsi" w:eastAsiaTheme="minorEastAsia" w:hAnsiTheme="minorHAnsi" w:cstheme="minorBidi"/>
                <w:smallCaps w:val="0"/>
                <w:noProof/>
                <w:sz w:val="22"/>
                <w:szCs w:val="22"/>
                <w:lang w:val="en-US"/>
              </w:rPr>
              <w:tab/>
            </w:r>
            <w:r w:rsidRPr="00D13246">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_Toc125623908 \h </w:instrText>
            </w:r>
            <w:r>
              <w:rPr>
                <w:noProof/>
                <w:webHidden/>
              </w:rPr>
            </w:r>
            <w:r>
              <w:rPr>
                <w:noProof/>
                <w:webHidden/>
              </w:rPr>
              <w:fldChar w:fldCharType="separate"/>
            </w:r>
            <w:r w:rsidR="008F55A6">
              <w:rPr>
                <w:noProof/>
                <w:webHidden/>
              </w:rPr>
              <w:t>54</w:t>
            </w:r>
            <w:r>
              <w:rPr>
                <w:noProof/>
                <w:webHidden/>
              </w:rPr>
              <w:fldChar w:fldCharType="end"/>
            </w:r>
          </w:hyperlink>
        </w:p>
        <w:p w14:paraId="573CA445" w14:textId="382D965F"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09" w:history="1">
            <w:r w:rsidRPr="00D13246">
              <w:rPr>
                <w:rStyle w:val="-"/>
                <w:noProof/>
                <w:lang w:val="el-GR"/>
              </w:rPr>
              <w:t>3.5</w:t>
            </w:r>
            <w:r>
              <w:rPr>
                <w:rFonts w:asciiTheme="minorHAnsi" w:eastAsiaTheme="minorEastAsia" w:hAnsiTheme="minorHAnsi" w:cstheme="minorBidi"/>
                <w:smallCaps w:val="0"/>
                <w:noProof/>
                <w:sz w:val="22"/>
                <w:szCs w:val="22"/>
                <w:lang w:val="en-US"/>
              </w:rPr>
              <w:tab/>
            </w:r>
            <w:r w:rsidRPr="00D13246">
              <w:rPr>
                <w:rStyle w:val="-"/>
                <w:noProof/>
                <w:lang w:val="el-GR"/>
              </w:rPr>
              <w:t>Ματαίωση Διαδικασίας</w:t>
            </w:r>
            <w:r>
              <w:rPr>
                <w:noProof/>
                <w:webHidden/>
              </w:rPr>
              <w:tab/>
            </w:r>
            <w:r>
              <w:rPr>
                <w:noProof/>
                <w:webHidden/>
              </w:rPr>
              <w:fldChar w:fldCharType="begin"/>
            </w:r>
            <w:r>
              <w:rPr>
                <w:noProof/>
                <w:webHidden/>
              </w:rPr>
              <w:instrText xml:space="preserve"> PAGEREF _Toc125623909 \h </w:instrText>
            </w:r>
            <w:r>
              <w:rPr>
                <w:noProof/>
                <w:webHidden/>
              </w:rPr>
            </w:r>
            <w:r>
              <w:rPr>
                <w:noProof/>
                <w:webHidden/>
              </w:rPr>
              <w:fldChar w:fldCharType="separate"/>
            </w:r>
            <w:r w:rsidR="008F55A6">
              <w:rPr>
                <w:noProof/>
                <w:webHidden/>
              </w:rPr>
              <w:t>57</w:t>
            </w:r>
            <w:r>
              <w:rPr>
                <w:noProof/>
                <w:webHidden/>
              </w:rPr>
              <w:fldChar w:fldCharType="end"/>
            </w:r>
          </w:hyperlink>
        </w:p>
        <w:p w14:paraId="4C76D3D1" w14:textId="27B5473F" w:rsidR="002C36B6" w:rsidRDefault="002C36B6">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5623910" w:history="1">
            <w:r w:rsidRPr="00D13246">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sz w:val="22"/>
                <w:szCs w:val="22"/>
                <w:lang w:val="en-US"/>
              </w:rPr>
              <w:tab/>
            </w:r>
            <w:r w:rsidRPr="00D13246">
              <w:rPr>
                <w:rStyle w:val="-"/>
                <w:noProof/>
              </w:rPr>
              <w:t>ΟΡΟΙ ΕΚΤΕΛΕΣΗΣ ΤΗΣ ΣΥΜΒΑΣΗΣ</w:t>
            </w:r>
            <w:r>
              <w:rPr>
                <w:noProof/>
                <w:webHidden/>
              </w:rPr>
              <w:tab/>
            </w:r>
            <w:r>
              <w:rPr>
                <w:noProof/>
                <w:webHidden/>
              </w:rPr>
              <w:fldChar w:fldCharType="begin"/>
            </w:r>
            <w:r>
              <w:rPr>
                <w:noProof/>
                <w:webHidden/>
              </w:rPr>
              <w:instrText xml:space="preserve"> PAGEREF _Toc125623910 \h </w:instrText>
            </w:r>
            <w:r>
              <w:rPr>
                <w:noProof/>
                <w:webHidden/>
              </w:rPr>
            </w:r>
            <w:r>
              <w:rPr>
                <w:noProof/>
                <w:webHidden/>
              </w:rPr>
              <w:fldChar w:fldCharType="separate"/>
            </w:r>
            <w:r w:rsidR="008F55A6">
              <w:rPr>
                <w:noProof/>
                <w:webHidden/>
              </w:rPr>
              <w:t>58</w:t>
            </w:r>
            <w:r>
              <w:rPr>
                <w:noProof/>
                <w:webHidden/>
              </w:rPr>
              <w:fldChar w:fldCharType="end"/>
            </w:r>
          </w:hyperlink>
        </w:p>
        <w:p w14:paraId="05A8D039" w14:textId="3B8D62CC"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11" w:history="1">
            <w:r w:rsidRPr="00D13246">
              <w:rPr>
                <w:rStyle w:val="-"/>
                <w:noProof/>
                <w:lang w:val="el-GR"/>
              </w:rPr>
              <w:t>4.1</w:t>
            </w:r>
            <w:r>
              <w:rPr>
                <w:rFonts w:asciiTheme="minorHAnsi" w:eastAsiaTheme="minorEastAsia" w:hAnsiTheme="minorHAnsi" w:cstheme="minorBidi"/>
                <w:smallCaps w:val="0"/>
                <w:noProof/>
                <w:sz w:val="22"/>
                <w:szCs w:val="22"/>
                <w:lang w:val="en-US"/>
              </w:rPr>
              <w:tab/>
            </w:r>
            <w:r w:rsidRPr="00D13246">
              <w:rPr>
                <w:rStyle w:val="-"/>
                <w:noProof/>
                <w:lang w:val="el-GR"/>
              </w:rPr>
              <w:t>Εγγυήσεις (καλής εκτέλεσης)</w:t>
            </w:r>
            <w:r>
              <w:rPr>
                <w:noProof/>
                <w:webHidden/>
              </w:rPr>
              <w:tab/>
            </w:r>
            <w:r>
              <w:rPr>
                <w:noProof/>
                <w:webHidden/>
              </w:rPr>
              <w:fldChar w:fldCharType="begin"/>
            </w:r>
            <w:r>
              <w:rPr>
                <w:noProof/>
                <w:webHidden/>
              </w:rPr>
              <w:instrText xml:space="preserve"> PAGEREF _Toc125623911 \h </w:instrText>
            </w:r>
            <w:r>
              <w:rPr>
                <w:noProof/>
                <w:webHidden/>
              </w:rPr>
            </w:r>
            <w:r>
              <w:rPr>
                <w:noProof/>
                <w:webHidden/>
              </w:rPr>
              <w:fldChar w:fldCharType="separate"/>
            </w:r>
            <w:r w:rsidR="008F55A6">
              <w:rPr>
                <w:noProof/>
                <w:webHidden/>
              </w:rPr>
              <w:t>58</w:t>
            </w:r>
            <w:r>
              <w:rPr>
                <w:noProof/>
                <w:webHidden/>
              </w:rPr>
              <w:fldChar w:fldCharType="end"/>
            </w:r>
          </w:hyperlink>
        </w:p>
        <w:p w14:paraId="3848BF46" w14:textId="2BB99E06"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12" w:history="1">
            <w:r w:rsidRPr="00D13246">
              <w:rPr>
                <w:rStyle w:val="-"/>
                <w:noProof/>
                <w:lang w:val="el-GR"/>
              </w:rPr>
              <w:t>4.2</w:t>
            </w:r>
            <w:r>
              <w:rPr>
                <w:rFonts w:asciiTheme="minorHAnsi" w:eastAsiaTheme="minorEastAsia" w:hAnsiTheme="minorHAnsi" w:cstheme="minorBidi"/>
                <w:smallCaps w:val="0"/>
                <w:noProof/>
                <w:sz w:val="22"/>
                <w:szCs w:val="22"/>
                <w:lang w:val="en-US"/>
              </w:rPr>
              <w:tab/>
            </w:r>
            <w:r w:rsidRPr="00D13246">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_Toc125623912 \h </w:instrText>
            </w:r>
            <w:r>
              <w:rPr>
                <w:noProof/>
                <w:webHidden/>
              </w:rPr>
            </w:r>
            <w:r>
              <w:rPr>
                <w:noProof/>
                <w:webHidden/>
              </w:rPr>
              <w:fldChar w:fldCharType="separate"/>
            </w:r>
            <w:r w:rsidR="008F55A6">
              <w:rPr>
                <w:noProof/>
                <w:webHidden/>
              </w:rPr>
              <w:t>59</w:t>
            </w:r>
            <w:r>
              <w:rPr>
                <w:noProof/>
                <w:webHidden/>
              </w:rPr>
              <w:fldChar w:fldCharType="end"/>
            </w:r>
          </w:hyperlink>
        </w:p>
        <w:p w14:paraId="59DEAC7B" w14:textId="3526D695"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13" w:history="1">
            <w:r w:rsidRPr="00D13246">
              <w:rPr>
                <w:rStyle w:val="-"/>
                <w:noProof/>
                <w:lang w:val="el-GR"/>
              </w:rPr>
              <w:t>4.3</w:t>
            </w:r>
            <w:r>
              <w:rPr>
                <w:rFonts w:asciiTheme="minorHAnsi" w:eastAsiaTheme="minorEastAsia" w:hAnsiTheme="minorHAnsi" w:cstheme="minorBidi"/>
                <w:smallCaps w:val="0"/>
                <w:noProof/>
                <w:sz w:val="22"/>
                <w:szCs w:val="22"/>
                <w:lang w:val="en-US"/>
              </w:rPr>
              <w:tab/>
            </w:r>
            <w:r w:rsidRPr="00D13246">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_Toc125623913 \h </w:instrText>
            </w:r>
            <w:r>
              <w:rPr>
                <w:noProof/>
                <w:webHidden/>
              </w:rPr>
            </w:r>
            <w:r>
              <w:rPr>
                <w:noProof/>
                <w:webHidden/>
              </w:rPr>
              <w:fldChar w:fldCharType="separate"/>
            </w:r>
            <w:r w:rsidR="008F55A6">
              <w:rPr>
                <w:noProof/>
                <w:webHidden/>
              </w:rPr>
              <w:t>59</w:t>
            </w:r>
            <w:r>
              <w:rPr>
                <w:noProof/>
                <w:webHidden/>
              </w:rPr>
              <w:fldChar w:fldCharType="end"/>
            </w:r>
          </w:hyperlink>
        </w:p>
        <w:p w14:paraId="4E8BD289" w14:textId="3FB36B52"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14" w:history="1">
            <w:r w:rsidRPr="00D13246">
              <w:rPr>
                <w:rStyle w:val="-"/>
                <w:noProof/>
                <w:lang w:val="el-GR"/>
              </w:rPr>
              <w:t>4.4</w:t>
            </w:r>
            <w:r>
              <w:rPr>
                <w:rFonts w:asciiTheme="minorHAnsi" w:eastAsiaTheme="minorEastAsia" w:hAnsiTheme="minorHAnsi" w:cstheme="minorBidi"/>
                <w:smallCaps w:val="0"/>
                <w:noProof/>
                <w:sz w:val="22"/>
                <w:szCs w:val="22"/>
                <w:lang w:val="en-US"/>
              </w:rPr>
              <w:tab/>
            </w:r>
            <w:r w:rsidRPr="00D13246">
              <w:rPr>
                <w:rStyle w:val="-"/>
                <w:noProof/>
                <w:lang w:val="el-GR"/>
              </w:rPr>
              <w:t>Υπεργολαβία</w:t>
            </w:r>
            <w:r>
              <w:rPr>
                <w:noProof/>
                <w:webHidden/>
              </w:rPr>
              <w:tab/>
            </w:r>
            <w:r>
              <w:rPr>
                <w:noProof/>
                <w:webHidden/>
              </w:rPr>
              <w:fldChar w:fldCharType="begin"/>
            </w:r>
            <w:r>
              <w:rPr>
                <w:noProof/>
                <w:webHidden/>
              </w:rPr>
              <w:instrText xml:space="preserve"> PAGEREF _Toc125623914 \h </w:instrText>
            </w:r>
            <w:r>
              <w:rPr>
                <w:noProof/>
                <w:webHidden/>
              </w:rPr>
            </w:r>
            <w:r>
              <w:rPr>
                <w:noProof/>
                <w:webHidden/>
              </w:rPr>
              <w:fldChar w:fldCharType="separate"/>
            </w:r>
            <w:r w:rsidR="008F55A6">
              <w:rPr>
                <w:noProof/>
                <w:webHidden/>
              </w:rPr>
              <w:t>62</w:t>
            </w:r>
            <w:r>
              <w:rPr>
                <w:noProof/>
                <w:webHidden/>
              </w:rPr>
              <w:fldChar w:fldCharType="end"/>
            </w:r>
          </w:hyperlink>
        </w:p>
        <w:p w14:paraId="6518A22A" w14:textId="7BD57D7D"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15" w:history="1">
            <w:r w:rsidRPr="00D13246">
              <w:rPr>
                <w:rStyle w:val="-"/>
                <w:noProof/>
                <w:lang w:val="el-GR"/>
              </w:rPr>
              <w:t>4.5</w:t>
            </w:r>
            <w:r>
              <w:rPr>
                <w:rFonts w:asciiTheme="minorHAnsi" w:eastAsiaTheme="minorEastAsia" w:hAnsiTheme="minorHAnsi" w:cstheme="minorBidi"/>
                <w:smallCaps w:val="0"/>
                <w:noProof/>
                <w:sz w:val="22"/>
                <w:szCs w:val="22"/>
                <w:lang w:val="en-US"/>
              </w:rPr>
              <w:tab/>
            </w:r>
            <w:r w:rsidRPr="00D13246">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_Toc125623915 \h </w:instrText>
            </w:r>
            <w:r>
              <w:rPr>
                <w:noProof/>
                <w:webHidden/>
              </w:rPr>
            </w:r>
            <w:r>
              <w:rPr>
                <w:noProof/>
                <w:webHidden/>
              </w:rPr>
              <w:fldChar w:fldCharType="separate"/>
            </w:r>
            <w:r w:rsidR="008F55A6">
              <w:rPr>
                <w:noProof/>
                <w:webHidden/>
              </w:rPr>
              <w:t>63</w:t>
            </w:r>
            <w:r>
              <w:rPr>
                <w:noProof/>
                <w:webHidden/>
              </w:rPr>
              <w:fldChar w:fldCharType="end"/>
            </w:r>
          </w:hyperlink>
        </w:p>
        <w:p w14:paraId="7D1221A3" w14:textId="42C915A6"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16" w:history="1">
            <w:r w:rsidRPr="00D13246">
              <w:rPr>
                <w:rStyle w:val="-"/>
                <w:noProof/>
                <w:lang w:val="el-GR"/>
              </w:rPr>
              <w:t>4.6</w:t>
            </w:r>
            <w:r>
              <w:rPr>
                <w:rFonts w:asciiTheme="minorHAnsi" w:eastAsiaTheme="minorEastAsia" w:hAnsiTheme="minorHAnsi" w:cstheme="minorBidi"/>
                <w:smallCaps w:val="0"/>
                <w:noProof/>
                <w:sz w:val="22"/>
                <w:szCs w:val="22"/>
                <w:lang w:val="en-US"/>
              </w:rPr>
              <w:tab/>
            </w:r>
            <w:r w:rsidRPr="00D13246">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_Toc125623916 \h </w:instrText>
            </w:r>
            <w:r>
              <w:rPr>
                <w:noProof/>
                <w:webHidden/>
              </w:rPr>
            </w:r>
            <w:r>
              <w:rPr>
                <w:noProof/>
                <w:webHidden/>
              </w:rPr>
              <w:fldChar w:fldCharType="separate"/>
            </w:r>
            <w:r w:rsidR="008F55A6">
              <w:rPr>
                <w:noProof/>
                <w:webHidden/>
              </w:rPr>
              <w:t>64</w:t>
            </w:r>
            <w:r>
              <w:rPr>
                <w:noProof/>
                <w:webHidden/>
              </w:rPr>
              <w:fldChar w:fldCharType="end"/>
            </w:r>
          </w:hyperlink>
        </w:p>
        <w:p w14:paraId="3BA15823" w14:textId="216F047C" w:rsidR="002C36B6" w:rsidRDefault="002C36B6">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5623917" w:history="1">
            <w:r w:rsidRPr="00D13246">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sz w:val="22"/>
                <w:szCs w:val="22"/>
                <w:lang w:val="en-US"/>
              </w:rPr>
              <w:tab/>
            </w:r>
            <w:r w:rsidRPr="00D13246">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_Toc125623917 \h </w:instrText>
            </w:r>
            <w:r>
              <w:rPr>
                <w:noProof/>
                <w:webHidden/>
              </w:rPr>
            </w:r>
            <w:r>
              <w:rPr>
                <w:noProof/>
                <w:webHidden/>
              </w:rPr>
              <w:fldChar w:fldCharType="separate"/>
            </w:r>
            <w:r w:rsidR="008F55A6">
              <w:rPr>
                <w:noProof/>
                <w:webHidden/>
              </w:rPr>
              <w:t>65</w:t>
            </w:r>
            <w:r>
              <w:rPr>
                <w:noProof/>
                <w:webHidden/>
              </w:rPr>
              <w:fldChar w:fldCharType="end"/>
            </w:r>
          </w:hyperlink>
        </w:p>
        <w:p w14:paraId="37BEFC2D" w14:textId="50096749"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18" w:history="1">
            <w:r w:rsidRPr="00D13246">
              <w:rPr>
                <w:rStyle w:val="-"/>
                <w:noProof/>
                <w:lang w:val="el-GR"/>
              </w:rPr>
              <w:t>5.1</w:t>
            </w:r>
            <w:r>
              <w:rPr>
                <w:rFonts w:asciiTheme="minorHAnsi" w:eastAsiaTheme="minorEastAsia" w:hAnsiTheme="minorHAnsi" w:cstheme="minorBidi"/>
                <w:smallCaps w:val="0"/>
                <w:noProof/>
                <w:sz w:val="22"/>
                <w:szCs w:val="22"/>
                <w:lang w:val="en-US"/>
              </w:rPr>
              <w:tab/>
            </w:r>
            <w:r w:rsidRPr="00D13246">
              <w:rPr>
                <w:rStyle w:val="-"/>
                <w:noProof/>
                <w:lang w:val="el-GR"/>
              </w:rPr>
              <w:t>Τρόπος πληρωμής</w:t>
            </w:r>
            <w:r>
              <w:rPr>
                <w:noProof/>
                <w:webHidden/>
              </w:rPr>
              <w:tab/>
            </w:r>
            <w:r>
              <w:rPr>
                <w:noProof/>
                <w:webHidden/>
              </w:rPr>
              <w:fldChar w:fldCharType="begin"/>
            </w:r>
            <w:r>
              <w:rPr>
                <w:noProof/>
                <w:webHidden/>
              </w:rPr>
              <w:instrText xml:space="preserve"> PAGEREF _Toc125623918 \h </w:instrText>
            </w:r>
            <w:r>
              <w:rPr>
                <w:noProof/>
                <w:webHidden/>
              </w:rPr>
            </w:r>
            <w:r>
              <w:rPr>
                <w:noProof/>
                <w:webHidden/>
              </w:rPr>
              <w:fldChar w:fldCharType="separate"/>
            </w:r>
            <w:r w:rsidR="008F55A6">
              <w:rPr>
                <w:noProof/>
                <w:webHidden/>
              </w:rPr>
              <w:t>65</w:t>
            </w:r>
            <w:r>
              <w:rPr>
                <w:noProof/>
                <w:webHidden/>
              </w:rPr>
              <w:fldChar w:fldCharType="end"/>
            </w:r>
          </w:hyperlink>
        </w:p>
        <w:p w14:paraId="34DD0C6F" w14:textId="1D66EDBE"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19" w:history="1">
            <w:r w:rsidRPr="00D13246">
              <w:rPr>
                <w:rStyle w:val="-"/>
                <w:noProof/>
                <w:lang w:val="el-GR"/>
              </w:rPr>
              <w:t>5.2</w:t>
            </w:r>
            <w:r>
              <w:rPr>
                <w:rFonts w:asciiTheme="minorHAnsi" w:eastAsiaTheme="minorEastAsia" w:hAnsiTheme="minorHAnsi" w:cstheme="minorBidi"/>
                <w:smallCaps w:val="0"/>
                <w:noProof/>
                <w:sz w:val="22"/>
                <w:szCs w:val="22"/>
                <w:lang w:val="en-US"/>
              </w:rPr>
              <w:tab/>
            </w:r>
            <w:r w:rsidRPr="00D13246">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_Toc125623919 \h </w:instrText>
            </w:r>
            <w:r>
              <w:rPr>
                <w:noProof/>
                <w:webHidden/>
              </w:rPr>
            </w:r>
            <w:r>
              <w:rPr>
                <w:noProof/>
                <w:webHidden/>
              </w:rPr>
              <w:fldChar w:fldCharType="separate"/>
            </w:r>
            <w:r w:rsidR="008F55A6">
              <w:rPr>
                <w:noProof/>
                <w:webHidden/>
              </w:rPr>
              <w:t>66</w:t>
            </w:r>
            <w:r>
              <w:rPr>
                <w:noProof/>
                <w:webHidden/>
              </w:rPr>
              <w:fldChar w:fldCharType="end"/>
            </w:r>
          </w:hyperlink>
        </w:p>
        <w:p w14:paraId="1F32E01C" w14:textId="7BC4ECE7"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20" w:history="1">
            <w:r w:rsidRPr="00D13246">
              <w:rPr>
                <w:rStyle w:val="-"/>
                <w:noProof/>
                <w:lang w:val="el-GR"/>
              </w:rPr>
              <w:t>5.3</w:t>
            </w:r>
            <w:r>
              <w:rPr>
                <w:rFonts w:asciiTheme="minorHAnsi" w:eastAsiaTheme="minorEastAsia" w:hAnsiTheme="minorHAnsi" w:cstheme="minorBidi"/>
                <w:smallCaps w:val="0"/>
                <w:noProof/>
                <w:sz w:val="22"/>
                <w:szCs w:val="22"/>
                <w:lang w:val="en-US"/>
              </w:rPr>
              <w:tab/>
            </w:r>
            <w:r w:rsidRPr="00D13246">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_Toc125623920 \h </w:instrText>
            </w:r>
            <w:r>
              <w:rPr>
                <w:noProof/>
                <w:webHidden/>
              </w:rPr>
            </w:r>
            <w:r>
              <w:rPr>
                <w:noProof/>
                <w:webHidden/>
              </w:rPr>
              <w:fldChar w:fldCharType="separate"/>
            </w:r>
            <w:r w:rsidR="008F55A6">
              <w:rPr>
                <w:noProof/>
                <w:webHidden/>
              </w:rPr>
              <w:t>67</w:t>
            </w:r>
            <w:r>
              <w:rPr>
                <w:noProof/>
                <w:webHidden/>
              </w:rPr>
              <w:fldChar w:fldCharType="end"/>
            </w:r>
          </w:hyperlink>
        </w:p>
        <w:p w14:paraId="7DCC4738" w14:textId="2D77EDF1"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21" w:history="1">
            <w:r w:rsidRPr="00D13246">
              <w:rPr>
                <w:rStyle w:val="-"/>
                <w:noProof/>
                <w:lang w:val="el-GR"/>
              </w:rPr>
              <w:t>5.4</w:t>
            </w:r>
            <w:r>
              <w:rPr>
                <w:rFonts w:asciiTheme="minorHAnsi" w:eastAsiaTheme="minorEastAsia" w:hAnsiTheme="minorHAnsi" w:cstheme="minorBidi"/>
                <w:smallCaps w:val="0"/>
                <w:noProof/>
                <w:sz w:val="22"/>
                <w:szCs w:val="22"/>
                <w:lang w:val="en-US"/>
              </w:rPr>
              <w:tab/>
            </w:r>
            <w:r w:rsidRPr="00D13246">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_Toc125623921 \h </w:instrText>
            </w:r>
            <w:r>
              <w:rPr>
                <w:noProof/>
                <w:webHidden/>
              </w:rPr>
            </w:r>
            <w:r>
              <w:rPr>
                <w:noProof/>
                <w:webHidden/>
              </w:rPr>
              <w:fldChar w:fldCharType="separate"/>
            </w:r>
            <w:r w:rsidR="008F55A6">
              <w:rPr>
                <w:noProof/>
                <w:webHidden/>
              </w:rPr>
              <w:t>68</w:t>
            </w:r>
            <w:r>
              <w:rPr>
                <w:noProof/>
                <w:webHidden/>
              </w:rPr>
              <w:fldChar w:fldCharType="end"/>
            </w:r>
          </w:hyperlink>
        </w:p>
        <w:p w14:paraId="20D52043" w14:textId="5080C033" w:rsidR="002C36B6" w:rsidRDefault="002C36B6">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5623922" w:history="1">
            <w:r w:rsidRPr="00D13246">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sz w:val="22"/>
                <w:szCs w:val="22"/>
                <w:lang w:val="en-US"/>
              </w:rPr>
              <w:tab/>
            </w:r>
            <w:r w:rsidRPr="00D13246">
              <w:rPr>
                <w:rStyle w:val="-"/>
                <w:noProof/>
              </w:rPr>
              <w:t>ΧΡΟΝΟΣ ΚΑΙ ΤΡΟΠΟΣ ΕΚΤΕΛΕΣΗΣ</w:t>
            </w:r>
            <w:r>
              <w:rPr>
                <w:noProof/>
                <w:webHidden/>
              </w:rPr>
              <w:tab/>
            </w:r>
            <w:r>
              <w:rPr>
                <w:noProof/>
                <w:webHidden/>
              </w:rPr>
              <w:fldChar w:fldCharType="begin"/>
            </w:r>
            <w:r>
              <w:rPr>
                <w:noProof/>
                <w:webHidden/>
              </w:rPr>
              <w:instrText xml:space="preserve"> PAGEREF _Toc125623922 \h </w:instrText>
            </w:r>
            <w:r>
              <w:rPr>
                <w:noProof/>
                <w:webHidden/>
              </w:rPr>
            </w:r>
            <w:r>
              <w:rPr>
                <w:noProof/>
                <w:webHidden/>
              </w:rPr>
              <w:fldChar w:fldCharType="separate"/>
            </w:r>
            <w:r w:rsidR="008F55A6">
              <w:rPr>
                <w:noProof/>
                <w:webHidden/>
              </w:rPr>
              <w:t>69</w:t>
            </w:r>
            <w:r>
              <w:rPr>
                <w:noProof/>
                <w:webHidden/>
              </w:rPr>
              <w:fldChar w:fldCharType="end"/>
            </w:r>
          </w:hyperlink>
        </w:p>
        <w:p w14:paraId="2B4379FD" w14:textId="7E0939F9"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23" w:history="1">
            <w:r w:rsidRPr="00D13246">
              <w:rPr>
                <w:rStyle w:val="-"/>
                <w:noProof/>
                <w:lang w:val="el-GR"/>
              </w:rPr>
              <w:t>6.1</w:t>
            </w:r>
            <w:r>
              <w:rPr>
                <w:rFonts w:asciiTheme="minorHAnsi" w:eastAsiaTheme="minorEastAsia" w:hAnsiTheme="minorHAnsi" w:cstheme="minorBidi"/>
                <w:smallCaps w:val="0"/>
                <w:noProof/>
                <w:sz w:val="22"/>
                <w:szCs w:val="22"/>
                <w:lang w:val="en-US"/>
              </w:rPr>
              <w:tab/>
            </w:r>
            <w:r w:rsidRPr="00D13246">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_Toc125623923 \h </w:instrText>
            </w:r>
            <w:r>
              <w:rPr>
                <w:noProof/>
                <w:webHidden/>
              </w:rPr>
            </w:r>
            <w:r>
              <w:rPr>
                <w:noProof/>
                <w:webHidden/>
              </w:rPr>
              <w:fldChar w:fldCharType="separate"/>
            </w:r>
            <w:r w:rsidR="008F55A6">
              <w:rPr>
                <w:noProof/>
                <w:webHidden/>
              </w:rPr>
              <w:t>69</w:t>
            </w:r>
            <w:r>
              <w:rPr>
                <w:noProof/>
                <w:webHidden/>
              </w:rPr>
              <w:fldChar w:fldCharType="end"/>
            </w:r>
          </w:hyperlink>
        </w:p>
        <w:p w14:paraId="56ABBBF8" w14:textId="401E7074"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24" w:history="1">
            <w:r w:rsidRPr="00D13246">
              <w:rPr>
                <w:rStyle w:val="-"/>
                <w:noProof/>
                <w:lang w:val="el-GR"/>
              </w:rPr>
              <w:t>6.2</w:t>
            </w:r>
            <w:r>
              <w:rPr>
                <w:rFonts w:asciiTheme="minorHAnsi" w:eastAsiaTheme="minorEastAsia" w:hAnsiTheme="minorHAnsi" w:cstheme="minorBidi"/>
                <w:smallCaps w:val="0"/>
                <w:noProof/>
                <w:sz w:val="22"/>
                <w:szCs w:val="22"/>
                <w:lang w:val="en-US"/>
              </w:rPr>
              <w:tab/>
            </w:r>
            <w:r w:rsidRPr="00D13246">
              <w:rPr>
                <w:rStyle w:val="-"/>
                <w:noProof/>
                <w:lang w:val="el-GR"/>
              </w:rPr>
              <w:t>Διάρκεια σύμβασης</w:t>
            </w:r>
            <w:r>
              <w:rPr>
                <w:noProof/>
                <w:webHidden/>
              </w:rPr>
              <w:tab/>
            </w:r>
            <w:r>
              <w:rPr>
                <w:noProof/>
                <w:webHidden/>
              </w:rPr>
              <w:fldChar w:fldCharType="begin"/>
            </w:r>
            <w:r>
              <w:rPr>
                <w:noProof/>
                <w:webHidden/>
              </w:rPr>
              <w:instrText xml:space="preserve"> PAGEREF _Toc125623924 \h </w:instrText>
            </w:r>
            <w:r>
              <w:rPr>
                <w:noProof/>
                <w:webHidden/>
              </w:rPr>
            </w:r>
            <w:r>
              <w:rPr>
                <w:noProof/>
                <w:webHidden/>
              </w:rPr>
              <w:fldChar w:fldCharType="separate"/>
            </w:r>
            <w:r w:rsidR="008F55A6">
              <w:rPr>
                <w:noProof/>
                <w:webHidden/>
              </w:rPr>
              <w:t>69</w:t>
            </w:r>
            <w:r>
              <w:rPr>
                <w:noProof/>
                <w:webHidden/>
              </w:rPr>
              <w:fldChar w:fldCharType="end"/>
            </w:r>
          </w:hyperlink>
        </w:p>
        <w:p w14:paraId="155709DD" w14:textId="4F5292B6"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25" w:history="1">
            <w:r w:rsidRPr="00D13246">
              <w:rPr>
                <w:rStyle w:val="-"/>
                <w:noProof/>
                <w:lang w:val="el-GR"/>
              </w:rPr>
              <w:t>6.3</w:t>
            </w:r>
            <w:r>
              <w:rPr>
                <w:rFonts w:asciiTheme="minorHAnsi" w:eastAsiaTheme="minorEastAsia" w:hAnsiTheme="minorHAnsi" w:cstheme="minorBidi"/>
                <w:smallCaps w:val="0"/>
                <w:noProof/>
                <w:sz w:val="22"/>
                <w:szCs w:val="22"/>
                <w:lang w:val="en-US"/>
              </w:rPr>
              <w:tab/>
            </w:r>
            <w:r w:rsidRPr="00D13246">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_Toc125623925 \h </w:instrText>
            </w:r>
            <w:r>
              <w:rPr>
                <w:noProof/>
                <w:webHidden/>
              </w:rPr>
            </w:r>
            <w:r>
              <w:rPr>
                <w:noProof/>
                <w:webHidden/>
              </w:rPr>
              <w:fldChar w:fldCharType="separate"/>
            </w:r>
            <w:r w:rsidR="008F55A6">
              <w:rPr>
                <w:noProof/>
                <w:webHidden/>
              </w:rPr>
              <w:t>69</w:t>
            </w:r>
            <w:r>
              <w:rPr>
                <w:noProof/>
                <w:webHidden/>
              </w:rPr>
              <w:fldChar w:fldCharType="end"/>
            </w:r>
          </w:hyperlink>
        </w:p>
        <w:p w14:paraId="472224EC" w14:textId="1C788596"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26" w:history="1">
            <w:r w:rsidRPr="00D13246">
              <w:rPr>
                <w:rStyle w:val="-"/>
                <w:noProof/>
                <w:lang w:val="el-GR"/>
              </w:rPr>
              <w:t>6.4</w:t>
            </w:r>
            <w:r>
              <w:rPr>
                <w:rFonts w:asciiTheme="minorHAnsi" w:eastAsiaTheme="minorEastAsia" w:hAnsiTheme="minorHAnsi" w:cstheme="minorBidi"/>
                <w:smallCaps w:val="0"/>
                <w:noProof/>
                <w:sz w:val="22"/>
                <w:szCs w:val="22"/>
                <w:lang w:val="en-US"/>
              </w:rPr>
              <w:tab/>
            </w:r>
            <w:r w:rsidRPr="00D13246">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_Toc125623926 \h </w:instrText>
            </w:r>
            <w:r>
              <w:rPr>
                <w:noProof/>
                <w:webHidden/>
              </w:rPr>
            </w:r>
            <w:r>
              <w:rPr>
                <w:noProof/>
                <w:webHidden/>
              </w:rPr>
              <w:fldChar w:fldCharType="separate"/>
            </w:r>
            <w:r w:rsidR="008F55A6">
              <w:rPr>
                <w:noProof/>
                <w:webHidden/>
              </w:rPr>
              <w:t>71</w:t>
            </w:r>
            <w:r>
              <w:rPr>
                <w:noProof/>
                <w:webHidden/>
              </w:rPr>
              <w:fldChar w:fldCharType="end"/>
            </w:r>
          </w:hyperlink>
        </w:p>
        <w:p w14:paraId="03EF5013" w14:textId="436C943E" w:rsidR="002C36B6" w:rsidRDefault="002C36B6">
          <w:pPr>
            <w:pStyle w:val="28"/>
            <w:tabs>
              <w:tab w:val="left" w:pos="880"/>
              <w:tab w:val="right" w:leader="dot" w:pos="9628"/>
            </w:tabs>
            <w:rPr>
              <w:rFonts w:asciiTheme="minorHAnsi" w:eastAsiaTheme="minorEastAsia" w:hAnsiTheme="minorHAnsi" w:cstheme="minorBidi"/>
              <w:smallCaps w:val="0"/>
              <w:noProof/>
              <w:sz w:val="22"/>
              <w:szCs w:val="22"/>
              <w:lang w:val="en-US"/>
            </w:rPr>
          </w:pPr>
          <w:hyperlink w:anchor="_Toc125623927" w:history="1">
            <w:r w:rsidRPr="00D13246">
              <w:rPr>
                <w:rStyle w:val="-"/>
                <w:noProof/>
                <w:lang w:val="el-GR"/>
              </w:rPr>
              <w:t>6.5</w:t>
            </w:r>
            <w:r>
              <w:rPr>
                <w:rFonts w:asciiTheme="minorHAnsi" w:eastAsiaTheme="minorEastAsia" w:hAnsiTheme="minorHAnsi" w:cstheme="minorBidi"/>
                <w:smallCaps w:val="0"/>
                <w:noProof/>
                <w:sz w:val="22"/>
                <w:szCs w:val="22"/>
                <w:lang w:val="en-US"/>
              </w:rPr>
              <w:tab/>
            </w:r>
            <w:r w:rsidRPr="00D13246">
              <w:rPr>
                <w:rStyle w:val="-"/>
                <w:noProof/>
                <w:lang w:val="el-GR"/>
              </w:rPr>
              <w:t>Αναπροσαρμογή τιμής</w:t>
            </w:r>
            <w:r>
              <w:rPr>
                <w:noProof/>
                <w:webHidden/>
              </w:rPr>
              <w:tab/>
            </w:r>
            <w:r>
              <w:rPr>
                <w:noProof/>
                <w:webHidden/>
              </w:rPr>
              <w:fldChar w:fldCharType="begin"/>
            </w:r>
            <w:r>
              <w:rPr>
                <w:noProof/>
                <w:webHidden/>
              </w:rPr>
              <w:instrText xml:space="preserve"> PAGEREF _Toc125623927 \h </w:instrText>
            </w:r>
            <w:r>
              <w:rPr>
                <w:noProof/>
                <w:webHidden/>
              </w:rPr>
            </w:r>
            <w:r>
              <w:rPr>
                <w:noProof/>
                <w:webHidden/>
              </w:rPr>
              <w:fldChar w:fldCharType="separate"/>
            </w:r>
            <w:r w:rsidR="008F55A6">
              <w:rPr>
                <w:noProof/>
                <w:webHidden/>
              </w:rPr>
              <w:t>72</w:t>
            </w:r>
            <w:r>
              <w:rPr>
                <w:noProof/>
                <w:webHidden/>
              </w:rPr>
              <w:fldChar w:fldCharType="end"/>
            </w:r>
          </w:hyperlink>
        </w:p>
        <w:p w14:paraId="0EDF9051" w14:textId="4204BDD1" w:rsidR="002C36B6" w:rsidRDefault="002C36B6">
          <w:pPr>
            <w:pStyle w:val="1c"/>
            <w:tabs>
              <w:tab w:val="left" w:pos="440"/>
              <w:tab w:val="right" w:leader="dot" w:pos="9628"/>
            </w:tabs>
            <w:rPr>
              <w:rFonts w:asciiTheme="minorHAnsi" w:eastAsiaTheme="minorEastAsia" w:hAnsiTheme="minorHAnsi" w:cstheme="minorBidi"/>
              <w:b w:val="0"/>
              <w:bCs w:val="0"/>
              <w:caps w:val="0"/>
              <w:noProof/>
              <w:sz w:val="22"/>
              <w:szCs w:val="22"/>
              <w:lang w:val="en-US"/>
            </w:rPr>
          </w:pPr>
          <w:hyperlink w:anchor="_Toc125623928" w:history="1">
            <w:r w:rsidRPr="00D13246">
              <w:rPr>
                <w:rStyle w:val="-"/>
                <w:noProof/>
                <w14:scene3d>
                  <w14:camera w14:prst="orthographicFront"/>
                  <w14:lightRig w14:rig="threePt" w14:dir="t">
                    <w14:rot w14:lat="0" w14:lon="0" w14:rev="0"/>
                  </w14:lightRig>
                </w14:scene3d>
              </w:rPr>
              <w:t>7.</w:t>
            </w:r>
            <w:r>
              <w:rPr>
                <w:rFonts w:asciiTheme="minorHAnsi" w:eastAsiaTheme="minorEastAsia" w:hAnsiTheme="minorHAnsi" w:cstheme="minorBidi"/>
                <w:b w:val="0"/>
                <w:bCs w:val="0"/>
                <w:caps w:val="0"/>
                <w:noProof/>
                <w:sz w:val="22"/>
                <w:szCs w:val="22"/>
                <w:lang w:val="en-US"/>
              </w:rPr>
              <w:tab/>
            </w:r>
            <w:r w:rsidRPr="00D13246">
              <w:rPr>
                <w:rStyle w:val="-"/>
                <w:noProof/>
              </w:rPr>
              <w:t>ΠΑΡΑΡΤΗΜΑΤΑ</w:t>
            </w:r>
            <w:r>
              <w:rPr>
                <w:noProof/>
                <w:webHidden/>
              </w:rPr>
              <w:tab/>
            </w:r>
            <w:r>
              <w:rPr>
                <w:noProof/>
                <w:webHidden/>
              </w:rPr>
              <w:fldChar w:fldCharType="begin"/>
            </w:r>
            <w:r>
              <w:rPr>
                <w:noProof/>
                <w:webHidden/>
              </w:rPr>
              <w:instrText xml:space="preserve"> PAGEREF _Toc125623928 \h </w:instrText>
            </w:r>
            <w:r>
              <w:rPr>
                <w:noProof/>
                <w:webHidden/>
              </w:rPr>
            </w:r>
            <w:r>
              <w:rPr>
                <w:noProof/>
                <w:webHidden/>
              </w:rPr>
              <w:fldChar w:fldCharType="separate"/>
            </w:r>
            <w:r w:rsidR="008F55A6">
              <w:rPr>
                <w:noProof/>
                <w:webHidden/>
              </w:rPr>
              <w:t>73</w:t>
            </w:r>
            <w:r>
              <w:rPr>
                <w:noProof/>
                <w:webHidden/>
              </w:rPr>
              <w:fldChar w:fldCharType="end"/>
            </w:r>
          </w:hyperlink>
        </w:p>
        <w:p w14:paraId="31B03BBC" w14:textId="62B09FAA" w:rsidR="002C36B6" w:rsidRDefault="002C36B6">
          <w:pPr>
            <w:pStyle w:val="28"/>
            <w:tabs>
              <w:tab w:val="right" w:leader="dot" w:pos="9628"/>
            </w:tabs>
            <w:rPr>
              <w:rFonts w:asciiTheme="minorHAnsi" w:eastAsiaTheme="minorEastAsia" w:hAnsiTheme="minorHAnsi" w:cstheme="minorBidi"/>
              <w:smallCaps w:val="0"/>
              <w:noProof/>
              <w:sz w:val="22"/>
              <w:szCs w:val="22"/>
              <w:lang w:val="en-US"/>
            </w:rPr>
          </w:pPr>
          <w:hyperlink w:anchor="_Toc125623929" w:history="1">
            <w:r w:rsidRPr="00D13246">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_Toc125623929 \h </w:instrText>
            </w:r>
            <w:r>
              <w:rPr>
                <w:noProof/>
                <w:webHidden/>
              </w:rPr>
            </w:r>
            <w:r>
              <w:rPr>
                <w:noProof/>
                <w:webHidden/>
              </w:rPr>
              <w:fldChar w:fldCharType="separate"/>
            </w:r>
            <w:r w:rsidR="008F55A6">
              <w:rPr>
                <w:noProof/>
                <w:webHidden/>
              </w:rPr>
              <w:t>73</w:t>
            </w:r>
            <w:r>
              <w:rPr>
                <w:noProof/>
                <w:webHidden/>
              </w:rPr>
              <w:fldChar w:fldCharType="end"/>
            </w:r>
          </w:hyperlink>
        </w:p>
        <w:p w14:paraId="50F059A3" w14:textId="2D93E4AF" w:rsidR="002C36B6" w:rsidRDefault="002C36B6">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5623930" w:history="1">
            <w:r w:rsidRPr="00D13246">
              <w:rPr>
                <w:rStyle w:val="-"/>
                <w:noProof/>
                <w:lang w:val="el-GR"/>
              </w:rPr>
              <w:t>1.</w:t>
            </w:r>
            <w:r>
              <w:rPr>
                <w:rFonts w:asciiTheme="minorHAnsi" w:eastAsiaTheme="minorEastAsia" w:hAnsiTheme="minorHAnsi" w:cstheme="minorBidi"/>
                <w:i w:val="0"/>
                <w:iCs w:val="0"/>
                <w:noProof/>
                <w:sz w:val="22"/>
                <w:szCs w:val="22"/>
                <w:lang w:val="en-US"/>
              </w:rPr>
              <w:tab/>
            </w:r>
            <w:r w:rsidRPr="00D13246">
              <w:rPr>
                <w:rStyle w:val="-"/>
                <w:noProof/>
                <w:lang w:val="el-GR"/>
              </w:rPr>
              <w:t>Περιβάλλον της Σύμβασης</w:t>
            </w:r>
            <w:r>
              <w:rPr>
                <w:noProof/>
                <w:webHidden/>
              </w:rPr>
              <w:tab/>
            </w:r>
            <w:r>
              <w:rPr>
                <w:noProof/>
                <w:webHidden/>
              </w:rPr>
              <w:fldChar w:fldCharType="begin"/>
            </w:r>
            <w:r>
              <w:rPr>
                <w:noProof/>
                <w:webHidden/>
              </w:rPr>
              <w:instrText xml:space="preserve"> PAGEREF _Toc125623930 \h </w:instrText>
            </w:r>
            <w:r>
              <w:rPr>
                <w:noProof/>
                <w:webHidden/>
              </w:rPr>
            </w:r>
            <w:r>
              <w:rPr>
                <w:noProof/>
                <w:webHidden/>
              </w:rPr>
              <w:fldChar w:fldCharType="separate"/>
            </w:r>
            <w:r w:rsidR="008F55A6">
              <w:rPr>
                <w:noProof/>
                <w:webHidden/>
              </w:rPr>
              <w:t>73</w:t>
            </w:r>
            <w:r>
              <w:rPr>
                <w:noProof/>
                <w:webHidden/>
              </w:rPr>
              <w:fldChar w:fldCharType="end"/>
            </w:r>
          </w:hyperlink>
        </w:p>
        <w:p w14:paraId="2FABA0DA" w14:textId="5725BB1D" w:rsidR="002C36B6" w:rsidRDefault="002C36B6">
          <w:pPr>
            <w:pStyle w:val="40"/>
            <w:tabs>
              <w:tab w:val="left" w:pos="1320"/>
              <w:tab w:val="right" w:leader="dot" w:pos="9628"/>
            </w:tabs>
            <w:rPr>
              <w:rFonts w:asciiTheme="minorHAnsi" w:eastAsiaTheme="minorEastAsia" w:hAnsiTheme="minorHAnsi" w:cstheme="minorBidi"/>
              <w:noProof/>
              <w:sz w:val="22"/>
              <w:szCs w:val="22"/>
              <w:lang w:val="en-US"/>
            </w:rPr>
          </w:pPr>
          <w:hyperlink w:anchor="_Toc125623931" w:history="1">
            <w:r w:rsidRPr="00D13246">
              <w:rPr>
                <w:rStyle w:val="-"/>
                <w:rFonts w:eastAsia="SimSun"/>
                <w:noProof/>
                <w:lang w:val="el-GR"/>
              </w:rPr>
              <w:t>1.1.</w:t>
            </w:r>
            <w:r>
              <w:rPr>
                <w:rFonts w:asciiTheme="minorHAnsi" w:eastAsiaTheme="minorEastAsia" w:hAnsiTheme="minorHAnsi" w:cstheme="minorBidi"/>
                <w:noProof/>
                <w:sz w:val="22"/>
                <w:szCs w:val="22"/>
                <w:lang w:val="en-US"/>
              </w:rPr>
              <w:tab/>
            </w:r>
            <w:r w:rsidRPr="00D13246">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_Toc125623931 \h </w:instrText>
            </w:r>
            <w:r>
              <w:rPr>
                <w:noProof/>
                <w:webHidden/>
              </w:rPr>
            </w:r>
            <w:r>
              <w:rPr>
                <w:noProof/>
                <w:webHidden/>
              </w:rPr>
              <w:fldChar w:fldCharType="separate"/>
            </w:r>
            <w:r w:rsidR="008F55A6">
              <w:rPr>
                <w:noProof/>
                <w:webHidden/>
              </w:rPr>
              <w:t>73</w:t>
            </w:r>
            <w:r>
              <w:rPr>
                <w:noProof/>
                <w:webHidden/>
              </w:rPr>
              <w:fldChar w:fldCharType="end"/>
            </w:r>
          </w:hyperlink>
        </w:p>
        <w:p w14:paraId="66468E7B" w14:textId="4B8EE4DF" w:rsidR="002C36B6" w:rsidRDefault="002C36B6">
          <w:pPr>
            <w:pStyle w:val="50"/>
            <w:tabs>
              <w:tab w:val="left" w:pos="1760"/>
              <w:tab w:val="right" w:leader="dot" w:pos="9628"/>
            </w:tabs>
            <w:rPr>
              <w:rFonts w:asciiTheme="minorHAnsi" w:eastAsiaTheme="minorEastAsia" w:hAnsiTheme="minorHAnsi" w:cstheme="minorBidi"/>
              <w:noProof/>
              <w:sz w:val="22"/>
              <w:szCs w:val="22"/>
              <w:lang w:val="en-US"/>
            </w:rPr>
          </w:pPr>
          <w:hyperlink w:anchor="_Toc125623932" w:history="1">
            <w:r w:rsidRPr="00D13246">
              <w:rPr>
                <w:rStyle w:val="-"/>
                <w:rFonts w:eastAsia="SimSun"/>
                <w:noProof/>
              </w:rPr>
              <w:t>1.1.1.</w:t>
            </w:r>
            <w:r>
              <w:rPr>
                <w:rFonts w:asciiTheme="minorHAnsi" w:eastAsiaTheme="minorEastAsia" w:hAnsiTheme="minorHAnsi" w:cstheme="minorBidi"/>
                <w:noProof/>
                <w:sz w:val="22"/>
                <w:szCs w:val="22"/>
                <w:lang w:val="en-US"/>
              </w:rPr>
              <w:tab/>
            </w:r>
            <w:r w:rsidRPr="00D13246">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_Toc125623932 \h </w:instrText>
            </w:r>
            <w:r>
              <w:rPr>
                <w:noProof/>
                <w:webHidden/>
              </w:rPr>
            </w:r>
            <w:r>
              <w:rPr>
                <w:noProof/>
                <w:webHidden/>
              </w:rPr>
              <w:fldChar w:fldCharType="separate"/>
            </w:r>
            <w:r w:rsidR="008F55A6">
              <w:rPr>
                <w:noProof/>
                <w:webHidden/>
              </w:rPr>
              <w:t>73</w:t>
            </w:r>
            <w:r>
              <w:rPr>
                <w:noProof/>
                <w:webHidden/>
              </w:rPr>
              <w:fldChar w:fldCharType="end"/>
            </w:r>
          </w:hyperlink>
        </w:p>
        <w:p w14:paraId="3BD4E2DE" w14:textId="493F9659" w:rsidR="002C36B6" w:rsidRDefault="002C36B6">
          <w:pPr>
            <w:pStyle w:val="50"/>
            <w:tabs>
              <w:tab w:val="left" w:pos="1760"/>
              <w:tab w:val="right" w:leader="dot" w:pos="9628"/>
            </w:tabs>
            <w:rPr>
              <w:rFonts w:asciiTheme="minorHAnsi" w:eastAsiaTheme="minorEastAsia" w:hAnsiTheme="minorHAnsi" w:cstheme="minorBidi"/>
              <w:noProof/>
              <w:sz w:val="22"/>
              <w:szCs w:val="22"/>
              <w:lang w:val="en-US"/>
            </w:rPr>
          </w:pPr>
          <w:hyperlink w:anchor="_Toc125623933" w:history="1">
            <w:r w:rsidRPr="00D13246">
              <w:rPr>
                <w:rStyle w:val="-"/>
                <w:rFonts w:eastAsia="SimSun"/>
                <w:noProof/>
                <w:lang w:val="el-GR"/>
              </w:rPr>
              <w:t>1.1.2.</w:t>
            </w:r>
            <w:r>
              <w:rPr>
                <w:rFonts w:asciiTheme="minorHAnsi" w:eastAsiaTheme="minorEastAsia" w:hAnsiTheme="minorHAnsi" w:cstheme="minorBidi"/>
                <w:noProof/>
                <w:sz w:val="22"/>
                <w:szCs w:val="22"/>
                <w:lang w:val="en-US"/>
              </w:rPr>
              <w:tab/>
            </w:r>
            <w:r w:rsidRPr="00D13246">
              <w:rPr>
                <w:rStyle w:val="-"/>
                <w:rFonts w:eastAsia="SimSun"/>
                <w:bCs/>
                <w:noProof/>
                <w:lang w:val="el-GR"/>
              </w:rPr>
              <w:t>Φορέας Χρηματοδότησης - Κύριος του Έργου – Φορέας Λειτουργίας</w:t>
            </w:r>
            <w:r>
              <w:rPr>
                <w:noProof/>
                <w:webHidden/>
              </w:rPr>
              <w:tab/>
            </w:r>
            <w:r>
              <w:rPr>
                <w:noProof/>
                <w:webHidden/>
              </w:rPr>
              <w:fldChar w:fldCharType="begin"/>
            </w:r>
            <w:r>
              <w:rPr>
                <w:noProof/>
                <w:webHidden/>
              </w:rPr>
              <w:instrText xml:space="preserve"> PAGEREF _Toc125623933 \h </w:instrText>
            </w:r>
            <w:r>
              <w:rPr>
                <w:noProof/>
                <w:webHidden/>
              </w:rPr>
            </w:r>
            <w:r>
              <w:rPr>
                <w:noProof/>
                <w:webHidden/>
              </w:rPr>
              <w:fldChar w:fldCharType="separate"/>
            </w:r>
            <w:r w:rsidR="008F55A6">
              <w:rPr>
                <w:noProof/>
                <w:webHidden/>
              </w:rPr>
              <w:t>74</w:t>
            </w:r>
            <w:r>
              <w:rPr>
                <w:noProof/>
                <w:webHidden/>
              </w:rPr>
              <w:fldChar w:fldCharType="end"/>
            </w:r>
          </w:hyperlink>
        </w:p>
        <w:p w14:paraId="711044D9" w14:textId="334AF7B6" w:rsidR="002C36B6" w:rsidRDefault="002C36B6">
          <w:pPr>
            <w:pStyle w:val="50"/>
            <w:tabs>
              <w:tab w:val="left" w:pos="1760"/>
              <w:tab w:val="right" w:leader="dot" w:pos="9628"/>
            </w:tabs>
            <w:rPr>
              <w:rFonts w:asciiTheme="minorHAnsi" w:eastAsiaTheme="minorEastAsia" w:hAnsiTheme="minorHAnsi" w:cstheme="minorBidi"/>
              <w:noProof/>
              <w:sz w:val="22"/>
              <w:szCs w:val="22"/>
              <w:lang w:val="en-US"/>
            </w:rPr>
          </w:pPr>
          <w:hyperlink w:anchor="_Toc125623934" w:history="1">
            <w:r w:rsidRPr="00D13246">
              <w:rPr>
                <w:rStyle w:val="-"/>
                <w:rFonts w:eastAsia="SimSun"/>
                <w:noProof/>
                <w:lang w:val="el-GR"/>
              </w:rPr>
              <w:t>1.1.3.</w:t>
            </w:r>
            <w:r>
              <w:rPr>
                <w:rFonts w:asciiTheme="minorHAnsi" w:eastAsiaTheme="minorEastAsia" w:hAnsiTheme="minorHAnsi" w:cstheme="minorBidi"/>
                <w:noProof/>
                <w:sz w:val="22"/>
                <w:szCs w:val="22"/>
                <w:lang w:val="en-US"/>
              </w:rPr>
              <w:tab/>
            </w:r>
            <w:r w:rsidRPr="00D13246">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_Toc125623934 \h </w:instrText>
            </w:r>
            <w:r>
              <w:rPr>
                <w:noProof/>
                <w:webHidden/>
              </w:rPr>
            </w:r>
            <w:r>
              <w:rPr>
                <w:noProof/>
                <w:webHidden/>
              </w:rPr>
              <w:fldChar w:fldCharType="separate"/>
            </w:r>
            <w:r w:rsidR="008F55A6">
              <w:rPr>
                <w:noProof/>
                <w:webHidden/>
              </w:rPr>
              <w:t>75</w:t>
            </w:r>
            <w:r>
              <w:rPr>
                <w:noProof/>
                <w:webHidden/>
              </w:rPr>
              <w:fldChar w:fldCharType="end"/>
            </w:r>
          </w:hyperlink>
        </w:p>
        <w:p w14:paraId="182E2FBF" w14:textId="5467BCBE" w:rsidR="002C36B6" w:rsidRDefault="002C36B6">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5623935" w:history="1">
            <w:r w:rsidRPr="00D13246">
              <w:rPr>
                <w:rStyle w:val="-"/>
                <w:noProof/>
                <w:lang w:val="el-GR"/>
              </w:rPr>
              <w:t>2.</w:t>
            </w:r>
            <w:r>
              <w:rPr>
                <w:rFonts w:asciiTheme="minorHAnsi" w:eastAsiaTheme="minorEastAsia" w:hAnsiTheme="minorHAnsi" w:cstheme="minorBidi"/>
                <w:i w:val="0"/>
                <w:iCs w:val="0"/>
                <w:noProof/>
                <w:sz w:val="22"/>
                <w:szCs w:val="22"/>
                <w:lang w:val="en-US"/>
              </w:rPr>
              <w:tab/>
            </w:r>
            <w:r w:rsidRPr="00D13246">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_Toc125623935 \h </w:instrText>
            </w:r>
            <w:r>
              <w:rPr>
                <w:noProof/>
                <w:webHidden/>
              </w:rPr>
            </w:r>
            <w:r>
              <w:rPr>
                <w:noProof/>
                <w:webHidden/>
              </w:rPr>
              <w:fldChar w:fldCharType="separate"/>
            </w:r>
            <w:r w:rsidR="008F55A6">
              <w:rPr>
                <w:noProof/>
                <w:webHidden/>
              </w:rPr>
              <w:t>75</w:t>
            </w:r>
            <w:r>
              <w:rPr>
                <w:noProof/>
                <w:webHidden/>
              </w:rPr>
              <w:fldChar w:fldCharType="end"/>
            </w:r>
          </w:hyperlink>
        </w:p>
        <w:p w14:paraId="3EEA700E" w14:textId="3EABE724" w:rsidR="002C36B6" w:rsidRDefault="002C36B6">
          <w:pPr>
            <w:pStyle w:val="40"/>
            <w:tabs>
              <w:tab w:val="left" w:pos="1320"/>
              <w:tab w:val="right" w:leader="dot" w:pos="9628"/>
            </w:tabs>
            <w:rPr>
              <w:rFonts w:asciiTheme="minorHAnsi" w:eastAsiaTheme="minorEastAsia" w:hAnsiTheme="minorHAnsi" w:cstheme="minorBidi"/>
              <w:noProof/>
              <w:sz w:val="22"/>
              <w:szCs w:val="22"/>
              <w:lang w:val="en-US"/>
            </w:rPr>
          </w:pPr>
          <w:hyperlink w:anchor="_Toc125623936" w:history="1">
            <w:r w:rsidRPr="00D13246">
              <w:rPr>
                <w:rStyle w:val="-"/>
                <w:noProof/>
                <w:lang w:val="el-GR"/>
              </w:rPr>
              <w:t>2.1</w:t>
            </w:r>
            <w:r>
              <w:rPr>
                <w:rFonts w:asciiTheme="minorHAnsi" w:eastAsiaTheme="minorEastAsia" w:hAnsiTheme="minorHAnsi" w:cstheme="minorBidi"/>
                <w:noProof/>
                <w:sz w:val="22"/>
                <w:szCs w:val="22"/>
                <w:lang w:val="en-US"/>
              </w:rPr>
              <w:tab/>
            </w:r>
            <w:r w:rsidRPr="00D13246">
              <w:rPr>
                <w:rStyle w:val="-"/>
                <w:noProof/>
                <w:lang w:val="el-GR"/>
              </w:rPr>
              <w:t>ΠΕΡΙΒΑΛΛΟΝ ΤΟΥ ΕΡΓΟΥ</w:t>
            </w:r>
            <w:r>
              <w:rPr>
                <w:noProof/>
                <w:webHidden/>
              </w:rPr>
              <w:tab/>
            </w:r>
            <w:r>
              <w:rPr>
                <w:noProof/>
                <w:webHidden/>
              </w:rPr>
              <w:fldChar w:fldCharType="begin"/>
            </w:r>
            <w:r>
              <w:rPr>
                <w:noProof/>
                <w:webHidden/>
              </w:rPr>
              <w:instrText xml:space="preserve"> PAGEREF _Toc125623936 \h </w:instrText>
            </w:r>
            <w:r>
              <w:rPr>
                <w:noProof/>
                <w:webHidden/>
              </w:rPr>
            </w:r>
            <w:r>
              <w:rPr>
                <w:noProof/>
                <w:webHidden/>
              </w:rPr>
              <w:fldChar w:fldCharType="separate"/>
            </w:r>
            <w:r w:rsidR="008F55A6">
              <w:rPr>
                <w:noProof/>
                <w:webHidden/>
              </w:rPr>
              <w:t>75</w:t>
            </w:r>
            <w:r>
              <w:rPr>
                <w:noProof/>
                <w:webHidden/>
              </w:rPr>
              <w:fldChar w:fldCharType="end"/>
            </w:r>
          </w:hyperlink>
        </w:p>
        <w:p w14:paraId="42D98F5E" w14:textId="1E1D6752" w:rsidR="002C36B6" w:rsidRDefault="002C36B6">
          <w:pPr>
            <w:pStyle w:val="40"/>
            <w:tabs>
              <w:tab w:val="left" w:pos="1320"/>
              <w:tab w:val="right" w:leader="dot" w:pos="9628"/>
            </w:tabs>
            <w:rPr>
              <w:rFonts w:asciiTheme="minorHAnsi" w:eastAsiaTheme="minorEastAsia" w:hAnsiTheme="minorHAnsi" w:cstheme="minorBidi"/>
              <w:noProof/>
              <w:sz w:val="22"/>
              <w:szCs w:val="22"/>
              <w:lang w:val="en-US"/>
            </w:rPr>
          </w:pPr>
          <w:hyperlink w:anchor="_Toc125623937" w:history="1">
            <w:r w:rsidRPr="00D13246">
              <w:rPr>
                <w:rStyle w:val="-"/>
                <w:noProof/>
                <w:lang w:val="el-GR"/>
              </w:rPr>
              <w:t>2.2</w:t>
            </w:r>
            <w:r>
              <w:rPr>
                <w:rFonts w:asciiTheme="minorHAnsi" w:eastAsiaTheme="minorEastAsia" w:hAnsiTheme="minorHAnsi" w:cstheme="minorBidi"/>
                <w:noProof/>
                <w:sz w:val="22"/>
                <w:szCs w:val="22"/>
                <w:lang w:val="en-US"/>
              </w:rPr>
              <w:tab/>
            </w:r>
            <w:r w:rsidRPr="00D13246">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_Toc125623937 \h </w:instrText>
            </w:r>
            <w:r>
              <w:rPr>
                <w:noProof/>
                <w:webHidden/>
              </w:rPr>
            </w:r>
            <w:r>
              <w:rPr>
                <w:noProof/>
                <w:webHidden/>
              </w:rPr>
              <w:fldChar w:fldCharType="separate"/>
            </w:r>
            <w:r w:rsidR="008F55A6">
              <w:rPr>
                <w:noProof/>
                <w:webHidden/>
              </w:rPr>
              <w:t>77</w:t>
            </w:r>
            <w:r>
              <w:rPr>
                <w:noProof/>
                <w:webHidden/>
              </w:rPr>
              <w:fldChar w:fldCharType="end"/>
            </w:r>
          </w:hyperlink>
        </w:p>
        <w:p w14:paraId="2F5DF186" w14:textId="5E29EFBB" w:rsidR="002C36B6" w:rsidRDefault="002C36B6">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5623938" w:history="1">
            <w:r w:rsidRPr="00D13246">
              <w:rPr>
                <w:rStyle w:val="-"/>
                <w:noProof/>
                <w:lang w:val="el-GR"/>
              </w:rPr>
              <w:t>3.</w:t>
            </w:r>
            <w:r>
              <w:rPr>
                <w:rFonts w:asciiTheme="minorHAnsi" w:eastAsiaTheme="minorEastAsia" w:hAnsiTheme="minorHAnsi" w:cstheme="minorBidi"/>
                <w:i w:val="0"/>
                <w:iCs w:val="0"/>
                <w:noProof/>
                <w:sz w:val="22"/>
                <w:szCs w:val="22"/>
                <w:lang w:val="en-US"/>
              </w:rPr>
              <w:tab/>
            </w:r>
            <w:r w:rsidRPr="00D13246">
              <w:rPr>
                <w:rStyle w:val="-"/>
                <w:noProof/>
                <w:lang w:val="el-GR"/>
              </w:rPr>
              <w:t>Μεθοδολογία Υλοποίησης</w:t>
            </w:r>
            <w:r>
              <w:rPr>
                <w:noProof/>
                <w:webHidden/>
              </w:rPr>
              <w:tab/>
            </w:r>
            <w:r>
              <w:rPr>
                <w:noProof/>
                <w:webHidden/>
              </w:rPr>
              <w:fldChar w:fldCharType="begin"/>
            </w:r>
            <w:r>
              <w:rPr>
                <w:noProof/>
                <w:webHidden/>
              </w:rPr>
              <w:instrText xml:space="preserve"> PAGEREF _Toc125623938 \h </w:instrText>
            </w:r>
            <w:r>
              <w:rPr>
                <w:noProof/>
                <w:webHidden/>
              </w:rPr>
            </w:r>
            <w:r>
              <w:rPr>
                <w:noProof/>
                <w:webHidden/>
              </w:rPr>
              <w:fldChar w:fldCharType="separate"/>
            </w:r>
            <w:r w:rsidR="008F55A6">
              <w:rPr>
                <w:noProof/>
                <w:webHidden/>
              </w:rPr>
              <w:t>79</w:t>
            </w:r>
            <w:r>
              <w:rPr>
                <w:noProof/>
                <w:webHidden/>
              </w:rPr>
              <w:fldChar w:fldCharType="end"/>
            </w:r>
          </w:hyperlink>
        </w:p>
        <w:p w14:paraId="42077C7E" w14:textId="446DEEB3" w:rsidR="002C36B6" w:rsidRDefault="002C36B6">
          <w:pPr>
            <w:pStyle w:val="40"/>
            <w:tabs>
              <w:tab w:val="left" w:pos="1320"/>
              <w:tab w:val="right" w:leader="dot" w:pos="9628"/>
            </w:tabs>
            <w:rPr>
              <w:rFonts w:asciiTheme="minorHAnsi" w:eastAsiaTheme="minorEastAsia" w:hAnsiTheme="minorHAnsi" w:cstheme="minorBidi"/>
              <w:noProof/>
              <w:sz w:val="22"/>
              <w:szCs w:val="22"/>
              <w:lang w:val="en-US"/>
            </w:rPr>
          </w:pPr>
          <w:hyperlink w:anchor="_Toc125623939" w:history="1">
            <w:r w:rsidRPr="00D13246">
              <w:rPr>
                <w:rStyle w:val="-"/>
                <w:noProof/>
                <w:lang w:val="el-GR"/>
              </w:rPr>
              <w:t>3.1</w:t>
            </w:r>
            <w:r>
              <w:rPr>
                <w:rFonts w:asciiTheme="minorHAnsi" w:eastAsiaTheme="minorEastAsia" w:hAnsiTheme="minorHAnsi" w:cstheme="minorBidi"/>
                <w:noProof/>
                <w:sz w:val="22"/>
                <w:szCs w:val="22"/>
                <w:lang w:val="en-US"/>
              </w:rPr>
              <w:tab/>
            </w:r>
            <w:r w:rsidRPr="00D13246">
              <w:rPr>
                <w:rStyle w:val="-"/>
                <w:noProof/>
                <w:lang w:val="el-GR"/>
              </w:rPr>
              <w:t>Χρονοδιάγραμμα</w:t>
            </w:r>
            <w:r>
              <w:rPr>
                <w:noProof/>
                <w:webHidden/>
              </w:rPr>
              <w:tab/>
            </w:r>
            <w:r>
              <w:rPr>
                <w:noProof/>
                <w:webHidden/>
              </w:rPr>
              <w:fldChar w:fldCharType="begin"/>
            </w:r>
            <w:r>
              <w:rPr>
                <w:noProof/>
                <w:webHidden/>
              </w:rPr>
              <w:instrText xml:space="preserve"> PAGEREF _Toc125623939 \h </w:instrText>
            </w:r>
            <w:r>
              <w:rPr>
                <w:noProof/>
                <w:webHidden/>
              </w:rPr>
            </w:r>
            <w:r>
              <w:rPr>
                <w:noProof/>
                <w:webHidden/>
              </w:rPr>
              <w:fldChar w:fldCharType="separate"/>
            </w:r>
            <w:r w:rsidR="008F55A6">
              <w:rPr>
                <w:noProof/>
                <w:webHidden/>
              </w:rPr>
              <w:t>79</w:t>
            </w:r>
            <w:r>
              <w:rPr>
                <w:noProof/>
                <w:webHidden/>
              </w:rPr>
              <w:fldChar w:fldCharType="end"/>
            </w:r>
          </w:hyperlink>
        </w:p>
        <w:p w14:paraId="343FCD4F" w14:textId="4F8D42AF" w:rsidR="002C36B6" w:rsidRDefault="002C36B6">
          <w:pPr>
            <w:pStyle w:val="40"/>
            <w:tabs>
              <w:tab w:val="left" w:pos="1320"/>
              <w:tab w:val="right" w:leader="dot" w:pos="9628"/>
            </w:tabs>
            <w:rPr>
              <w:rFonts w:asciiTheme="minorHAnsi" w:eastAsiaTheme="minorEastAsia" w:hAnsiTheme="minorHAnsi" w:cstheme="minorBidi"/>
              <w:noProof/>
              <w:sz w:val="22"/>
              <w:szCs w:val="22"/>
              <w:lang w:val="en-US"/>
            </w:rPr>
          </w:pPr>
          <w:hyperlink w:anchor="_Toc125623940" w:history="1">
            <w:r w:rsidRPr="00D13246">
              <w:rPr>
                <w:rStyle w:val="-"/>
                <w:noProof/>
                <w:lang w:val="el-GR"/>
              </w:rPr>
              <w:t>3.2</w:t>
            </w:r>
            <w:r>
              <w:rPr>
                <w:rFonts w:asciiTheme="minorHAnsi" w:eastAsiaTheme="minorEastAsia" w:hAnsiTheme="minorHAnsi" w:cstheme="minorBidi"/>
                <w:noProof/>
                <w:sz w:val="22"/>
                <w:szCs w:val="22"/>
                <w:lang w:val="en-US"/>
              </w:rPr>
              <w:tab/>
            </w:r>
            <w:r w:rsidRPr="00D13246">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_Toc125623940 \h </w:instrText>
            </w:r>
            <w:r>
              <w:rPr>
                <w:noProof/>
                <w:webHidden/>
              </w:rPr>
            </w:r>
            <w:r>
              <w:rPr>
                <w:noProof/>
                <w:webHidden/>
              </w:rPr>
              <w:fldChar w:fldCharType="separate"/>
            </w:r>
            <w:r w:rsidR="008F55A6">
              <w:rPr>
                <w:noProof/>
                <w:webHidden/>
              </w:rPr>
              <w:t>80</w:t>
            </w:r>
            <w:r>
              <w:rPr>
                <w:noProof/>
                <w:webHidden/>
              </w:rPr>
              <w:fldChar w:fldCharType="end"/>
            </w:r>
          </w:hyperlink>
        </w:p>
        <w:p w14:paraId="0EB419E2" w14:textId="4427DD25" w:rsidR="002C36B6" w:rsidRDefault="002C36B6">
          <w:pPr>
            <w:pStyle w:val="40"/>
            <w:tabs>
              <w:tab w:val="left" w:pos="1320"/>
              <w:tab w:val="right" w:leader="dot" w:pos="9628"/>
            </w:tabs>
            <w:rPr>
              <w:rFonts w:asciiTheme="minorHAnsi" w:eastAsiaTheme="minorEastAsia" w:hAnsiTheme="minorHAnsi" w:cstheme="minorBidi"/>
              <w:noProof/>
              <w:sz w:val="22"/>
              <w:szCs w:val="22"/>
              <w:lang w:val="en-US"/>
            </w:rPr>
          </w:pPr>
          <w:hyperlink w:anchor="_Toc125623941" w:history="1">
            <w:r w:rsidRPr="00D13246">
              <w:rPr>
                <w:rStyle w:val="-"/>
                <w:noProof/>
                <w:lang w:val="el-GR"/>
              </w:rPr>
              <w:t>3.3</w:t>
            </w:r>
            <w:r>
              <w:rPr>
                <w:rFonts w:asciiTheme="minorHAnsi" w:eastAsiaTheme="minorEastAsia" w:hAnsiTheme="minorHAnsi" w:cstheme="minorBidi"/>
                <w:noProof/>
                <w:sz w:val="22"/>
                <w:szCs w:val="22"/>
                <w:lang w:val="en-US"/>
              </w:rPr>
              <w:tab/>
            </w:r>
            <w:r w:rsidRPr="00D13246">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_Toc125623941 \h </w:instrText>
            </w:r>
            <w:r>
              <w:rPr>
                <w:noProof/>
                <w:webHidden/>
              </w:rPr>
            </w:r>
            <w:r>
              <w:rPr>
                <w:noProof/>
                <w:webHidden/>
              </w:rPr>
              <w:fldChar w:fldCharType="separate"/>
            </w:r>
            <w:r w:rsidR="008F55A6">
              <w:rPr>
                <w:noProof/>
                <w:webHidden/>
              </w:rPr>
              <w:t>81</w:t>
            </w:r>
            <w:r>
              <w:rPr>
                <w:noProof/>
                <w:webHidden/>
              </w:rPr>
              <w:fldChar w:fldCharType="end"/>
            </w:r>
          </w:hyperlink>
        </w:p>
        <w:p w14:paraId="2E519FD6" w14:textId="7E56E78D" w:rsidR="002C36B6" w:rsidRDefault="002C36B6">
          <w:pPr>
            <w:pStyle w:val="40"/>
            <w:tabs>
              <w:tab w:val="left" w:pos="1320"/>
              <w:tab w:val="right" w:leader="dot" w:pos="9628"/>
            </w:tabs>
            <w:rPr>
              <w:rFonts w:asciiTheme="minorHAnsi" w:eastAsiaTheme="minorEastAsia" w:hAnsiTheme="minorHAnsi" w:cstheme="minorBidi"/>
              <w:noProof/>
              <w:sz w:val="22"/>
              <w:szCs w:val="22"/>
              <w:lang w:val="en-US"/>
            </w:rPr>
          </w:pPr>
          <w:hyperlink w:anchor="_Toc125623942" w:history="1">
            <w:r w:rsidRPr="00D13246">
              <w:rPr>
                <w:rStyle w:val="-"/>
                <w:noProof/>
                <w:lang w:val="el-GR"/>
              </w:rPr>
              <w:t>3.4</w:t>
            </w:r>
            <w:r>
              <w:rPr>
                <w:rFonts w:asciiTheme="minorHAnsi" w:eastAsiaTheme="minorEastAsia" w:hAnsiTheme="minorHAnsi" w:cstheme="minorBidi"/>
                <w:noProof/>
                <w:sz w:val="22"/>
                <w:szCs w:val="22"/>
                <w:lang w:val="en-US"/>
              </w:rPr>
              <w:tab/>
            </w:r>
            <w:r w:rsidRPr="00D13246">
              <w:rPr>
                <w:rStyle w:val="-"/>
                <w:noProof/>
                <w:lang w:val="el-GR"/>
              </w:rPr>
              <w:t>Μεθοδολογία διασφάλισης ποιότητας</w:t>
            </w:r>
            <w:r>
              <w:rPr>
                <w:noProof/>
                <w:webHidden/>
              </w:rPr>
              <w:tab/>
            </w:r>
            <w:r>
              <w:rPr>
                <w:noProof/>
                <w:webHidden/>
              </w:rPr>
              <w:fldChar w:fldCharType="begin"/>
            </w:r>
            <w:r>
              <w:rPr>
                <w:noProof/>
                <w:webHidden/>
              </w:rPr>
              <w:instrText xml:space="preserve"> PAGEREF _Toc125623942 \h </w:instrText>
            </w:r>
            <w:r>
              <w:rPr>
                <w:noProof/>
                <w:webHidden/>
              </w:rPr>
            </w:r>
            <w:r>
              <w:rPr>
                <w:noProof/>
                <w:webHidden/>
              </w:rPr>
              <w:fldChar w:fldCharType="separate"/>
            </w:r>
            <w:r w:rsidR="008F55A6">
              <w:rPr>
                <w:noProof/>
                <w:webHidden/>
              </w:rPr>
              <w:t>82</w:t>
            </w:r>
            <w:r>
              <w:rPr>
                <w:noProof/>
                <w:webHidden/>
              </w:rPr>
              <w:fldChar w:fldCharType="end"/>
            </w:r>
          </w:hyperlink>
        </w:p>
        <w:p w14:paraId="0C6D9915" w14:textId="3B634104" w:rsidR="002C36B6" w:rsidRDefault="002C36B6">
          <w:pPr>
            <w:pStyle w:val="40"/>
            <w:tabs>
              <w:tab w:val="left" w:pos="1320"/>
              <w:tab w:val="right" w:leader="dot" w:pos="9628"/>
            </w:tabs>
            <w:rPr>
              <w:rFonts w:asciiTheme="minorHAnsi" w:eastAsiaTheme="minorEastAsia" w:hAnsiTheme="minorHAnsi" w:cstheme="minorBidi"/>
              <w:noProof/>
              <w:sz w:val="22"/>
              <w:szCs w:val="22"/>
              <w:lang w:val="en-US"/>
            </w:rPr>
          </w:pPr>
          <w:hyperlink w:anchor="_Toc125623943" w:history="1">
            <w:r w:rsidRPr="00D13246">
              <w:rPr>
                <w:rStyle w:val="-"/>
                <w:noProof/>
                <w:lang w:val="el-GR"/>
              </w:rPr>
              <w:t>3.5</w:t>
            </w:r>
            <w:r>
              <w:rPr>
                <w:rFonts w:asciiTheme="minorHAnsi" w:eastAsiaTheme="minorEastAsia" w:hAnsiTheme="minorHAnsi" w:cstheme="minorBidi"/>
                <w:noProof/>
                <w:sz w:val="22"/>
                <w:szCs w:val="22"/>
                <w:lang w:val="en-US"/>
              </w:rPr>
              <w:tab/>
            </w:r>
            <w:r w:rsidRPr="00D13246">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_Toc125623943 \h </w:instrText>
            </w:r>
            <w:r>
              <w:rPr>
                <w:noProof/>
                <w:webHidden/>
              </w:rPr>
            </w:r>
            <w:r>
              <w:rPr>
                <w:noProof/>
                <w:webHidden/>
              </w:rPr>
              <w:fldChar w:fldCharType="separate"/>
            </w:r>
            <w:r w:rsidR="008F55A6">
              <w:rPr>
                <w:noProof/>
                <w:webHidden/>
              </w:rPr>
              <w:t>82</w:t>
            </w:r>
            <w:r>
              <w:rPr>
                <w:noProof/>
                <w:webHidden/>
              </w:rPr>
              <w:fldChar w:fldCharType="end"/>
            </w:r>
          </w:hyperlink>
        </w:p>
        <w:p w14:paraId="639660EA" w14:textId="5653AF45" w:rsidR="002C36B6" w:rsidRDefault="002C36B6">
          <w:pPr>
            <w:pStyle w:val="28"/>
            <w:tabs>
              <w:tab w:val="right" w:leader="dot" w:pos="9628"/>
            </w:tabs>
            <w:rPr>
              <w:rFonts w:asciiTheme="minorHAnsi" w:eastAsiaTheme="minorEastAsia" w:hAnsiTheme="minorHAnsi" w:cstheme="minorBidi"/>
              <w:smallCaps w:val="0"/>
              <w:noProof/>
              <w:sz w:val="22"/>
              <w:szCs w:val="22"/>
              <w:lang w:val="en-US"/>
            </w:rPr>
          </w:pPr>
          <w:hyperlink w:anchor="_Toc125623944" w:history="1">
            <w:r w:rsidRPr="00D13246">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_Toc125623944 \h </w:instrText>
            </w:r>
            <w:r>
              <w:rPr>
                <w:noProof/>
                <w:webHidden/>
              </w:rPr>
            </w:r>
            <w:r>
              <w:rPr>
                <w:noProof/>
                <w:webHidden/>
              </w:rPr>
              <w:fldChar w:fldCharType="separate"/>
            </w:r>
            <w:r w:rsidR="008F55A6">
              <w:rPr>
                <w:noProof/>
                <w:webHidden/>
              </w:rPr>
              <w:t>83</w:t>
            </w:r>
            <w:r>
              <w:rPr>
                <w:noProof/>
                <w:webHidden/>
              </w:rPr>
              <w:fldChar w:fldCharType="end"/>
            </w:r>
          </w:hyperlink>
        </w:p>
        <w:p w14:paraId="1B10EA3F" w14:textId="04950D9B" w:rsidR="002C36B6" w:rsidRDefault="002C36B6">
          <w:pPr>
            <w:pStyle w:val="28"/>
            <w:tabs>
              <w:tab w:val="right" w:leader="dot" w:pos="9628"/>
            </w:tabs>
            <w:rPr>
              <w:rFonts w:asciiTheme="minorHAnsi" w:eastAsiaTheme="minorEastAsia" w:hAnsiTheme="minorHAnsi" w:cstheme="minorBidi"/>
              <w:smallCaps w:val="0"/>
              <w:noProof/>
              <w:sz w:val="22"/>
              <w:szCs w:val="22"/>
              <w:lang w:val="en-US"/>
            </w:rPr>
          </w:pPr>
          <w:hyperlink w:anchor="_Toc125623945" w:history="1">
            <w:r w:rsidRPr="00D13246">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_Toc125623945 \h </w:instrText>
            </w:r>
            <w:r>
              <w:rPr>
                <w:noProof/>
                <w:webHidden/>
              </w:rPr>
            </w:r>
            <w:r>
              <w:rPr>
                <w:noProof/>
                <w:webHidden/>
              </w:rPr>
              <w:fldChar w:fldCharType="separate"/>
            </w:r>
            <w:r w:rsidR="008F55A6">
              <w:rPr>
                <w:noProof/>
                <w:webHidden/>
              </w:rPr>
              <w:t>84</w:t>
            </w:r>
            <w:r>
              <w:rPr>
                <w:noProof/>
                <w:webHidden/>
              </w:rPr>
              <w:fldChar w:fldCharType="end"/>
            </w:r>
          </w:hyperlink>
        </w:p>
        <w:p w14:paraId="72F72250" w14:textId="204BBE1F" w:rsidR="002C36B6" w:rsidRDefault="002C36B6">
          <w:pPr>
            <w:pStyle w:val="40"/>
            <w:tabs>
              <w:tab w:val="right" w:leader="dot" w:pos="9628"/>
            </w:tabs>
            <w:rPr>
              <w:rFonts w:asciiTheme="minorHAnsi" w:eastAsiaTheme="minorEastAsia" w:hAnsiTheme="minorHAnsi" w:cstheme="minorBidi"/>
              <w:noProof/>
              <w:sz w:val="22"/>
              <w:szCs w:val="22"/>
              <w:lang w:val="en-US"/>
            </w:rPr>
          </w:pPr>
          <w:hyperlink w:anchor="_Toc125623946" w:history="1">
            <w:r w:rsidRPr="00D13246">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_Toc125623946 \h </w:instrText>
            </w:r>
            <w:r>
              <w:rPr>
                <w:noProof/>
                <w:webHidden/>
              </w:rPr>
            </w:r>
            <w:r>
              <w:rPr>
                <w:noProof/>
                <w:webHidden/>
              </w:rPr>
              <w:fldChar w:fldCharType="separate"/>
            </w:r>
            <w:r w:rsidR="008F55A6">
              <w:rPr>
                <w:noProof/>
                <w:webHidden/>
              </w:rPr>
              <w:t>84</w:t>
            </w:r>
            <w:r>
              <w:rPr>
                <w:noProof/>
                <w:webHidden/>
              </w:rPr>
              <w:fldChar w:fldCharType="end"/>
            </w:r>
          </w:hyperlink>
        </w:p>
        <w:p w14:paraId="0DEC5672" w14:textId="0CCB6442" w:rsidR="002C36B6" w:rsidRDefault="002C36B6">
          <w:pPr>
            <w:pStyle w:val="28"/>
            <w:tabs>
              <w:tab w:val="right" w:leader="dot" w:pos="9628"/>
            </w:tabs>
            <w:rPr>
              <w:rFonts w:asciiTheme="minorHAnsi" w:eastAsiaTheme="minorEastAsia" w:hAnsiTheme="minorHAnsi" w:cstheme="minorBidi"/>
              <w:smallCaps w:val="0"/>
              <w:noProof/>
              <w:sz w:val="22"/>
              <w:szCs w:val="22"/>
              <w:lang w:val="en-US"/>
            </w:rPr>
          </w:pPr>
          <w:hyperlink w:anchor="_Toc125623947" w:history="1">
            <w:r w:rsidRPr="00D13246">
              <w:rPr>
                <w:rStyle w:val="-"/>
                <w:noProof/>
                <w:lang w:val="el-GR"/>
              </w:rPr>
              <w:t>ΠΑΡΑΡΤΗΜΑ Ι</w:t>
            </w:r>
            <w:r w:rsidRPr="00D13246">
              <w:rPr>
                <w:rStyle w:val="-"/>
                <w:noProof/>
              </w:rPr>
              <w:t>V</w:t>
            </w:r>
            <w:r w:rsidRPr="00D13246">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_Toc125623947 \h </w:instrText>
            </w:r>
            <w:r>
              <w:rPr>
                <w:noProof/>
                <w:webHidden/>
              </w:rPr>
            </w:r>
            <w:r>
              <w:rPr>
                <w:noProof/>
                <w:webHidden/>
              </w:rPr>
              <w:fldChar w:fldCharType="separate"/>
            </w:r>
            <w:r w:rsidR="008F55A6">
              <w:rPr>
                <w:noProof/>
                <w:webHidden/>
              </w:rPr>
              <w:t>85</w:t>
            </w:r>
            <w:r>
              <w:rPr>
                <w:noProof/>
                <w:webHidden/>
              </w:rPr>
              <w:fldChar w:fldCharType="end"/>
            </w:r>
          </w:hyperlink>
        </w:p>
        <w:p w14:paraId="3EBCFECC" w14:textId="1CE976D3" w:rsidR="002C36B6" w:rsidRDefault="002C36B6">
          <w:pPr>
            <w:pStyle w:val="28"/>
            <w:tabs>
              <w:tab w:val="right" w:leader="dot" w:pos="9628"/>
            </w:tabs>
            <w:rPr>
              <w:rFonts w:asciiTheme="minorHAnsi" w:eastAsiaTheme="minorEastAsia" w:hAnsiTheme="minorHAnsi" w:cstheme="minorBidi"/>
              <w:smallCaps w:val="0"/>
              <w:noProof/>
              <w:sz w:val="22"/>
              <w:szCs w:val="22"/>
              <w:lang w:val="en-US"/>
            </w:rPr>
          </w:pPr>
          <w:hyperlink w:anchor="_Toc125623948" w:history="1">
            <w:r w:rsidRPr="00D13246">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_Toc125623948 \h </w:instrText>
            </w:r>
            <w:r>
              <w:rPr>
                <w:noProof/>
                <w:webHidden/>
              </w:rPr>
            </w:r>
            <w:r>
              <w:rPr>
                <w:noProof/>
                <w:webHidden/>
              </w:rPr>
              <w:fldChar w:fldCharType="separate"/>
            </w:r>
            <w:r w:rsidR="008F55A6">
              <w:rPr>
                <w:noProof/>
                <w:webHidden/>
              </w:rPr>
              <w:t>88</w:t>
            </w:r>
            <w:r>
              <w:rPr>
                <w:noProof/>
                <w:webHidden/>
              </w:rPr>
              <w:fldChar w:fldCharType="end"/>
            </w:r>
          </w:hyperlink>
        </w:p>
        <w:p w14:paraId="7387B877" w14:textId="299A9E74" w:rsidR="002C36B6" w:rsidRDefault="002C36B6">
          <w:pPr>
            <w:pStyle w:val="28"/>
            <w:tabs>
              <w:tab w:val="right" w:leader="dot" w:pos="9628"/>
            </w:tabs>
            <w:rPr>
              <w:rFonts w:asciiTheme="minorHAnsi" w:eastAsiaTheme="minorEastAsia" w:hAnsiTheme="minorHAnsi" w:cstheme="minorBidi"/>
              <w:smallCaps w:val="0"/>
              <w:noProof/>
              <w:sz w:val="22"/>
              <w:szCs w:val="22"/>
              <w:lang w:val="en-US"/>
            </w:rPr>
          </w:pPr>
          <w:hyperlink w:anchor="_Toc125623949" w:history="1">
            <w:r w:rsidRPr="00D13246">
              <w:rPr>
                <w:rStyle w:val="-"/>
                <w:noProof/>
                <w:lang w:val="el-GR"/>
              </w:rPr>
              <w:t xml:space="preserve">ΠΑΡΑΡΤΗΜΑ </w:t>
            </w:r>
            <w:r w:rsidRPr="00D13246">
              <w:rPr>
                <w:rStyle w:val="-"/>
                <w:noProof/>
              </w:rPr>
              <w:t>VI</w:t>
            </w:r>
            <w:r w:rsidRPr="00D13246">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_Toc125623949 \h </w:instrText>
            </w:r>
            <w:r>
              <w:rPr>
                <w:noProof/>
                <w:webHidden/>
              </w:rPr>
            </w:r>
            <w:r>
              <w:rPr>
                <w:noProof/>
                <w:webHidden/>
              </w:rPr>
              <w:fldChar w:fldCharType="separate"/>
            </w:r>
            <w:r w:rsidR="008F55A6">
              <w:rPr>
                <w:noProof/>
                <w:webHidden/>
              </w:rPr>
              <w:t>89</w:t>
            </w:r>
            <w:r>
              <w:rPr>
                <w:noProof/>
                <w:webHidden/>
              </w:rPr>
              <w:fldChar w:fldCharType="end"/>
            </w:r>
          </w:hyperlink>
        </w:p>
        <w:p w14:paraId="38BC9DB3" w14:textId="215E5580" w:rsidR="002C36B6" w:rsidRDefault="002C36B6">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5623950" w:history="1">
            <w:r w:rsidRPr="00D13246">
              <w:rPr>
                <w:rStyle w:val="-"/>
                <w:noProof/>
                <w:lang w:val="el-GR"/>
              </w:rPr>
              <w:t>1.</w:t>
            </w:r>
            <w:r>
              <w:rPr>
                <w:rFonts w:asciiTheme="minorHAnsi" w:eastAsiaTheme="minorEastAsia" w:hAnsiTheme="minorHAnsi" w:cstheme="minorBidi"/>
                <w:i w:val="0"/>
                <w:iCs w:val="0"/>
                <w:noProof/>
                <w:sz w:val="22"/>
                <w:szCs w:val="22"/>
                <w:lang w:val="en-US"/>
              </w:rPr>
              <w:tab/>
            </w:r>
            <w:r w:rsidRPr="00D13246">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_Toc125623950 \h </w:instrText>
            </w:r>
            <w:r>
              <w:rPr>
                <w:noProof/>
                <w:webHidden/>
              </w:rPr>
            </w:r>
            <w:r>
              <w:rPr>
                <w:noProof/>
                <w:webHidden/>
              </w:rPr>
              <w:fldChar w:fldCharType="separate"/>
            </w:r>
            <w:r w:rsidR="008F55A6">
              <w:rPr>
                <w:noProof/>
                <w:webHidden/>
              </w:rPr>
              <w:t>89</w:t>
            </w:r>
            <w:r>
              <w:rPr>
                <w:noProof/>
                <w:webHidden/>
              </w:rPr>
              <w:fldChar w:fldCharType="end"/>
            </w:r>
          </w:hyperlink>
        </w:p>
        <w:p w14:paraId="36FAA83B" w14:textId="77519C35" w:rsidR="002C36B6" w:rsidRDefault="002C36B6">
          <w:pPr>
            <w:pStyle w:val="28"/>
            <w:tabs>
              <w:tab w:val="right" w:leader="dot" w:pos="9628"/>
            </w:tabs>
            <w:rPr>
              <w:rFonts w:asciiTheme="minorHAnsi" w:eastAsiaTheme="minorEastAsia" w:hAnsiTheme="minorHAnsi" w:cstheme="minorBidi"/>
              <w:smallCaps w:val="0"/>
              <w:noProof/>
              <w:sz w:val="22"/>
              <w:szCs w:val="22"/>
              <w:lang w:val="en-US"/>
            </w:rPr>
          </w:pPr>
          <w:hyperlink w:anchor="_Toc125623951" w:history="1">
            <w:r w:rsidRPr="00D13246">
              <w:rPr>
                <w:rStyle w:val="-"/>
                <w:noProof/>
                <w:lang w:val="el-GR"/>
              </w:rPr>
              <w:t xml:space="preserve">ΠΑΡΑΡΤΗΜΑ </w:t>
            </w:r>
            <w:r w:rsidRPr="00D13246">
              <w:rPr>
                <w:rStyle w:val="-"/>
                <w:noProof/>
              </w:rPr>
              <w:t>VI</w:t>
            </w:r>
            <w:r w:rsidRPr="00D13246">
              <w:rPr>
                <w:rStyle w:val="-"/>
                <w:noProof/>
                <w:lang w:val="el-GR"/>
              </w:rPr>
              <w:t>Ι – Άλλες Δηλώσεις</w:t>
            </w:r>
            <w:r>
              <w:rPr>
                <w:noProof/>
                <w:webHidden/>
              </w:rPr>
              <w:tab/>
            </w:r>
            <w:r>
              <w:rPr>
                <w:noProof/>
                <w:webHidden/>
              </w:rPr>
              <w:fldChar w:fldCharType="begin"/>
            </w:r>
            <w:r>
              <w:rPr>
                <w:noProof/>
                <w:webHidden/>
              </w:rPr>
              <w:instrText xml:space="preserve"> PAGEREF _Toc125623951 \h </w:instrText>
            </w:r>
            <w:r>
              <w:rPr>
                <w:noProof/>
                <w:webHidden/>
              </w:rPr>
            </w:r>
            <w:r>
              <w:rPr>
                <w:noProof/>
                <w:webHidden/>
              </w:rPr>
              <w:fldChar w:fldCharType="separate"/>
            </w:r>
            <w:r w:rsidR="008F55A6">
              <w:rPr>
                <w:noProof/>
                <w:webHidden/>
              </w:rPr>
              <w:t>90</w:t>
            </w:r>
            <w:r>
              <w:rPr>
                <w:noProof/>
                <w:webHidden/>
              </w:rPr>
              <w:fldChar w:fldCharType="end"/>
            </w:r>
          </w:hyperlink>
        </w:p>
        <w:p w14:paraId="4914AEDB" w14:textId="61D91693" w:rsidR="002C36B6" w:rsidRDefault="002C36B6">
          <w:pPr>
            <w:pStyle w:val="28"/>
            <w:tabs>
              <w:tab w:val="right" w:leader="dot" w:pos="9628"/>
            </w:tabs>
            <w:rPr>
              <w:rFonts w:asciiTheme="minorHAnsi" w:eastAsiaTheme="minorEastAsia" w:hAnsiTheme="minorHAnsi" w:cstheme="minorBidi"/>
              <w:smallCaps w:val="0"/>
              <w:noProof/>
              <w:sz w:val="22"/>
              <w:szCs w:val="22"/>
              <w:lang w:val="en-US"/>
            </w:rPr>
          </w:pPr>
          <w:hyperlink w:anchor="_Toc125623952" w:history="1">
            <w:r w:rsidRPr="00D13246">
              <w:rPr>
                <w:rStyle w:val="-"/>
                <w:noProof/>
                <w:lang w:val="el-GR"/>
              </w:rPr>
              <w:t xml:space="preserve">ΠΑΡΑΡΤΗΜΑ </w:t>
            </w:r>
            <w:r w:rsidRPr="00D13246">
              <w:rPr>
                <w:rStyle w:val="-"/>
                <w:noProof/>
              </w:rPr>
              <w:t>VIII</w:t>
            </w:r>
            <w:r w:rsidRPr="00D13246">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_Toc125623952 \h </w:instrText>
            </w:r>
            <w:r>
              <w:rPr>
                <w:noProof/>
                <w:webHidden/>
              </w:rPr>
            </w:r>
            <w:r>
              <w:rPr>
                <w:noProof/>
                <w:webHidden/>
              </w:rPr>
              <w:fldChar w:fldCharType="separate"/>
            </w:r>
            <w:r w:rsidR="008F55A6">
              <w:rPr>
                <w:noProof/>
                <w:webHidden/>
              </w:rPr>
              <w:t>91</w:t>
            </w:r>
            <w:r>
              <w:rPr>
                <w:noProof/>
                <w:webHidden/>
              </w:rPr>
              <w:fldChar w:fldCharType="end"/>
            </w:r>
          </w:hyperlink>
        </w:p>
        <w:p w14:paraId="3984F614" w14:textId="2A89D4A6" w:rsidR="002C36B6" w:rsidRDefault="002C36B6">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5623953" w:history="1">
            <w:r w:rsidRPr="00D13246">
              <w:rPr>
                <w:rStyle w:val="-"/>
                <w:noProof/>
                <w:lang w:val="el-GR"/>
              </w:rPr>
              <w:t>I.</w:t>
            </w:r>
            <w:r>
              <w:rPr>
                <w:rFonts w:asciiTheme="minorHAnsi" w:eastAsiaTheme="minorEastAsia" w:hAnsiTheme="minorHAnsi" w:cstheme="minorBidi"/>
                <w:i w:val="0"/>
                <w:iCs w:val="0"/>
                <w:noProof/>
                <w:sz w:val="22"/>
                <w:szCs w:val="22"/>
                <w:lang w:val="en-US"/>
              </w:rPr>
              <w:tab/>
            </w:r>
            <w:r w:rsidRPr="00D13246">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_Toc125623953 \h </w:instrText>
            </w:r>
            <w:r>
              <w:rPr>
                <w:noProof/>
                <w:webHidden/>
              </w:rPr>
            </w:r>
            <w:r>
              <w:rPr>
                <w:noProof/>
                <w:webHidden/>
              </w:rPr>
              <w:fldChar w:fldCharType="separate"/>
            </w:r>
            <w:r w:rsidR="008F55A6">
              <w:rPr>
                <w:noProof/>
                <w:webHidden/>
              </w:rPr>
              <w:t>91</w:t>
            </w:r>
            <w:r>
              <w:rPr>
                <w:noProof/>
                <w:webHidden/>
              </w:rPr>
              <w:fldChar w:fldCharType="end"/>
            </w:r>
          </w:hyperlink>
        </w:p>
        <w:p w14:paraId="3CE13408" w14:textId="63161A85" w:rsidR="002C36B6" w:rsidRDefault="002C36B6">
          <w:pPr>
            <w:pStyle w:val="31"/>
            <w:tabs>
              <w:tab w:val="left" w:pos="880"/>
              <w:tab w:val="right" w:leader="dot" w:pos="9628"/>
            </w:tabs>
            <w:rPr>
              <w:rFonts w:asciiTheme="minorHAnsi" w:eastAsiaTheme="minorEastAsia" w:hAnsiTheme="minorHAnsi" w:cstheme="minorBidi"/>
              <w:i w:val="0"/>
              <w:iCs w:val="0"/>
              <w:noProof/>
              <w:sz w:val="22"/>
              <w:szCs w:val="22"/>
              <w:lang w:val="en-US"/>
            </w:rPr>
          </w:pPr>
          <w:hyperlink w:anchor="_Toc125623954" w:history="1">
            <w:r w:rsidRPr="00D13246">
              <w:rPr>
                <w:rStyle w:val="-"/>
                <w:noProof/>
                <w:lang w:val="el-GR"/>
              </w:rPr>
              <w:t>II.</w:t>
            </w:r>
            <w:r>
              <w:rPr>
                <w:rFonts w:asciiTheme="minorHAnsi" w:eastAsiaTheme="minorEastAsia" w:hAnsiTheme="minorHAnsi" w:cstheme="minorBidi"/>
                <w:i w:val="0"/>
                <w:iCs w:val="0"/>
                <w:noProof/>
                <w:sz w:val="22"/>
                <w:szCs w:val="22"/>
                <w:lang w:val="en-US"/>
              </w:rPr>
              <w:tab/>
            </w:r>
            <w:r w:rsidRPr="00D13246">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_Toc125623954 \h </w:instrText>
            </w:r>
            <w:r>
              <w:rPr>
                <w:noProof/>
                <w:webHidden/>
              </w:rPr>
            </w:r>
            <w:r>
              <w:rPr>
                <w:noProof/>
                <w:webHidden/>
              </w:rPr>
              <w:fldChar w:fldCharType="separate"/>
            </w:r>
            <w:r w:rsidR="008F55A6">
              <w:rPr>
                <w:noProof/>
                <w:webHidden/>
              </w:rPr>
              <w:t>92</w:t>
            </w:r>
            <w:r>
              <w:rPr>
                <w:noProof/>
                <w:webHidden/>
              </w:rPr>
              <w:fldChar w:fldCharType="end"/>
            </w:r>
          </w:hyperlink>
        </w:p>
        <w:p w14:paraId="2695FDC9" w14:textId="59B3259F" w:rsidR="002C36B6" w:rsidRDefault="002C36B6">
          <w:pPr>
            <w:pStyle w:val="28"/>
            <w:tabs>
              <w:tab w:val="right" w:leader="dot" w:pos="9628"/>
            </w:tabs>
            <w:rPr>
              <w:rFonts w:asciiTheme="minorHAnsi" w:eastAsiaTheme="minorEastAsia" w:hAnsiTheme="minorHAnsi" w:cstheme="minorBidi"/>
              <w:smallCaps w:val="0"/>
              <w:noProof/>
              <w:sz w:val="22"/>
              <w:szCs w:val="22"/>
              <w:lang w:val="en-US"/>
            </w:rPr>
          </w:pPr>
          <w:hyperlink w:anchor="_Toc125623955" w:history="1">
            <w:r w:rsidRPr="00D13246">
              <w:rPr>
                <w:rStyle w:val="-"/>
                <w:noProof/>
                <w:lang w:val="el-GR"/>
              </w:rPr>
              <w:t>ΠΑΡΑΡΤΗΜΑ IX–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_Toc125623955 \h </w:instrText>
            </w:r>
            <w:r>
              <w:rPr>
                <w:noProof/>
                <w:webHidden/>
              </w:rPr>
            </w:r>
            <w:r>
              <w:rPr>
                <w:noProof/>
                <w:webHidden/>
              </w:rPr>
              <w:fldChar w:fldCharType="separate"/>
            </w:r>
            <w:r w:rsidR="008F55A6">
              <w:rPr>
                <w:noProof/>
                <w:webHidden/>
              </w:rPr>
              <w:t>93</w:t>
            </w:r>
            <w:r>
              <w:rPr>
                <w:noProof/>
                <w:webHidden/>
              </w:rPr>
              <w:fldChar w:fldCharType="end"/>
            </w:r>
          </w:hyperlink>
        </w:p>
        <w:p w14:paraId="6335CA8E" w14:textId="358ADB32" w:rsidR="002C36B6" w:rsidRDefault="002C36B6">
          <w:pPr>
            <w:pStyle w:val="28"/>
            <w:tabs>
              <w:tab w:val="right" w:leader="dot" w:pos="9628"/>
            </w:tabs>
            <w:rPr>
              <w:rFonts w:asciiTheme="minorHAnsi" w:eastAsiaTheme="minorEastAsia" w:hAnsiTheme="minorHAnsi" w:cstheme="minorBidi"/>
              <w:smallCaps w:val="0"/>
              <w:noProof/>
              <w:sz w:val="22"/>
              <w:szCs w:val="22"/>
              <w:lang w:val="en-US"/>
            </w:rPr>
          </w:pPr>
          <w:hyperlink w:anchor="_Toc125623956" w:history="1">
            <w:r w:rsidRPr="00D13246">
              <w:rPr>
                <w:rStyle w:val="-"/>
                <w:noProof/>
                <w:lang w:val="el-GR"/>
              </w:rPr>
              <w:t xml:space="preserve">ΠΑΡΑΡΤΗΜΑ </w:t>
            </w:r>
            <w:r w:rsidRPr="00D13246">
              <w:rPr>
                <w:rStyle w:val="-"/>
                <w:noProof/>
              </w:rPr>
              <w:t>X</w:t>
            </w:r>
            <w:r w:rsidRPr="00D13246">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_Toc125623956 \h </w:instrText>
            </w:r>
            <w:r>
              <w:rPr>
                <w:noProof/>
                <w:webHidden/>
              </w:rPr>
            </w:r>
            <w:r>
              <w:rPr>
                <w:noProof/>
                <w:webHidden/>
              </w:rPr>
              <w:fldChar w:fldCharType="separate"/>
            </w:r>
            <w:r w:rsidR="008F55A6">
              <w:rPr>
                <w:noProof/>
                <w:webHidden/>
              </w:rPr>
              <w:t>94</w:t>
            </w:r>
            <w:r>
              <w:rPr>
                <w:noProof/>
                <w:webHidden/>
              </w:rPr>
              <w:fldChar w:fldCharType="end"/>
            </w:r>
          </w:hyperlink>
        </w:p>
        <w:p w14:paraId="25698511" w14:textId="21A88ED1"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8"/>
        </w:numPr>
        <w:rPr>
          <w:lang w:val="el-GR"/>
        </w:rPr>
      </w:pPr>
      <w:bookmarkStart w:id="9" w:name="_Toc97194404"/>
      <w:bookmarkStart w:id="10" w:name="_Toc125623857"/>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pPr>
        <w:pStyle w:val="2"/>
        <w:numPr>
          <w:ilvl w:val="1"/>
          <w:numId w:val="19"/>
        </w:numPr>
        <w:rPr>
          <w:lang w:val="el-GR"/>
        </w:rPr>
      </w:pPr>
      <w:bookmarkStart w:id="11" w:name="_Toc97194256"/>
      <w:bookmarkStart w:id="12" w:name="_Toc97194405"/>
      <w:bookmarkStart w:id="13" w:name="_Toc125623858"/>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592A37"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000000">
            <w:pPr>
              <w:pStyle w:val="normalwithoutspacing"/>
              <w:snapToGrid w:val="0"/>
              <w:rPr>
                <w:lang w:val="en-US"/>
              </w:rPr>
            </w:pPr>
            <w:hyperlink r:id="rId13"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7A97DBCB" w:rsidR="008338F0" w:rsidRPr="001222C1" w:rsidRDefault="001222C1">
            <w:pPr>
              <w:pStyle w:val="normalwithoutspacing"/>
              <w:snapToGrid w:val="0"/>
              <w:rPr>
                <w:highlight w:val="magenta"/>
              </w:rPr>
            </w:pPr>
            <w:r w:rsidRPr="008F654E">
              <w:rPr>
                <w:lang w:val="en-US"/>
              </w:rPr>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000000">
            <w:pPr>
              <w:pStyle w:val="normalwithoutspacing"/>
              <w:snapToGrid w:val="0"/>
            </w:pPr>
            <w:hyperlink r:id="rId14"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29708AB"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6656A225"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25623859"/>
      <w:r w:rsidRPr="00603221">
        <w:rPr>
          <w:rFonts w:cs="Tahoma"/>
          <w:lang w:val="el-GR"/>
        </w:rPr>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lastRenderedPageBreak/>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6ED8666"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1149F443" w14:textId="77777777" w:rsidR="00092F07" w:rsidRPr="00092F07" w:rsidRDefault="00092F07" w:rsidP="00092F07">
      <w:pPr>
        <w:pStyle w:val="normalwithoutspacing"/>
      </w:pPr>
      <w:r w:rsidRPr="00092F07">
        <w:t xml:space="preserve">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w:t>
      </w:r>
      <w:r w:rsidRPr="00BC373E">
        <w:t>1023711-0000000 (Γενικές Κρατικές Δαπάνες) του Υπουργείου Οικονομικών.</w:t>
      </w:r>
    </w:p>
    <w:p w14:paraId="4E3341C0" w14:textId="612CAF08" w:rsidR="00295C2E" w:rsidRDefault="00295C2E" w:rsidP="00824E13">
      <w:pPr>
        <w:pStyle w:val="normalwithoutspacing"/>
      </w:pP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8" w:name="_Toc97194258"/>
      <w:bookmarkStart w:id="19" w:name="_Toc97194407"/>
      <w:bookmarkStart w:id="20" w:name="_Toc125623860"/>
      <w:r w:rsidRPr="00603221">
        <w:rPr>
          <w:rFonts w:cs="Tahoma"/>
          <w:lang w:val="el-GR"/>
        </w:rPr>
        <w:t>Συνοπτική Περιγραφή φυσικού και οικονομικού αντικειμένου της σύμβασης</w:t>
      </w:r>
      <w:bookmarkEnd w:id="18"/>
      <w:bookmarkEnd w:id="19"/>
      <w:bookmarkEnd w:id="20"/>
      <w:r w:rsidRPr="00603221">
        <w:rPr>
          <w:rFonts w:cs="Tahoma"/>
          <w:lang w:val="el-GR"/>
        </w:rPr>
        <w:t xml:space="preserve"> </w:t>
      </w:r>
    </w:p>
    <w:p w14:paraId="1BF1E2A9" w14:textId="3C507E30"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008063A1">
        <w:rPr>
          <w:rFonts w:eastAsia="Calibri"/>
          <w:lang w:val="el-GR"/>
        </w:rPr>
        <w:t>η</w:t>
      </w:r>
      <w:r w:rsidR="008063A1" w:rsidRPr="00F5475A">
        <w:rPr>
          <w:rFonts w:eastAsia="Calibri"/>
          <w:lang w:val="el-GR"/>
        </w:rPr>
        <w:t xml:space="preserve">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για το Πρόγραμμα «</w:t>
      </w:r>
      <w:r w:rsidR="008063A1">
        <w:rPr>
          <w:rFonts w:eastAsia="Calibri"/>
          <w:lang w:val="en-US"/>
        </w:rPr>
        <w:t>Market</w:t>
      </w:r>
      <w:r w:rsidR="008063A1" w:rsidRPr="00F5475A">
        <w:rPr>
          <w:rFonts w:eastAsia="Calibri"/>
          <w:lang w:val="el-GR"/>
        </w:rPr>
        <w:t xml:space="preserve"> </w:t>
      </w:r>
      <w:r w:rsidR="008063A1">
        <w:rPr>
          <w:rFonts w:eastAsia="Calibri"/>
          <w:lang w:val="en-US"/>
        </w:rPr>
        <w:t>Pass</w:t>
      </w:r>
      <w:r w:rsidR="008063A1" w:rsidRPr="00F5475A">
        <w:rPr>
          <w:rFonts w:eastAsia="Calibri"/>
          <w:lang w:val="el-GR"/>
        </w:rPr>
        <w:t>».</w:t>
      </w:r>
      <w:r w:rsidRPr="00F2571B">
        <w:rPr>
          <w:lang w:val="el-GR"/>
        </w:rPr>
        <w:t>.</w:t>
      </w:r>
    </w:p>
    <w:p w14:paraId="118B914D" w14:textId="2305F216"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0E3C4E" w:rsidRPr="007231E8">
        <w:rPr>
          <w:lang w:val="el-GR"/>
        </w:rPr>
        <w:t>72200000-7 - Υπηρεσίες προγραμματισμού λογισμικού και παροχής συμβουλών</w:t>
      </w:r>
      <w:r w:rsidR="000E3C4E" w:rsidRPr="000E3C4E">
        <w:rPr>
          <w:lang w:val="el-GR"/>
        </w:rPr>
        <w:t xml:space="preserve">, </w:t>
      </w:r>
      <w:r w:rsidR="000E3C4E" w:rsidRPr="00107E67">
        <w:rPr>
          <w:lang w:val="el-GR"/>
        </w:rPr>
        <w:t>72253200-5 - Υπηρεσίες υποστήριξης συστημάτων πληροφορικής</w:t>
      </w:r>
      <w:r w:rsidR="006D3DA7">
        <w:rPr>
          <w:rFonts w:cstheme="minorHAnsi"/>
          <w:lang w:val="el-GR"/>
        </w:rPr>
        <w:t>.</w:t>
      </w:r>
    </w:p>
    <w:p w14:paraId="521F1FDC" w14:textId="77777777" w:rsidR="008063A1" w:rsidRDefault="008063A1">
      <w:pPr>
        <w:rPr>
          <w:lang w:val="el-GR"/>
        </w:rPr>
      </w:pPr>
      <w:r w:rsidRPr="008063A1">
        <w:rPr>
          <w:lang w:val="el-GR"/>
        </w:rPr>
        <w:t>Συνολική  εκτιμώμενη αξία σύμβασης €61.750,00 μη Περιλαμβανομένου ΦΠΑ , προϋπολογισμός με ΦΠΑ: €76.570,00, ΦΠΑ 24% €14.820,00</w:t>
      </w:r>
      <w:r>
        <w:rPr>
          <w:lang w:val="el-GR"/>
        </w:rPr>
        <w:t>.</w:t>
      </w:r>
    </w:p>
    <w:p w14:paraId="40797A5E" w14:textId="35B42DC8"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8F55A6">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4E151036"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8F55A6"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1"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1"/>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2" w:name="_Toc97194259"/>
      <w:bookmarkStart w:id="23" w:name="_Toc97194408"/>
      <w:bookmarkStart w:id="24" w:name="_Toc125623861"/>
      <w:r w:rsidRPr="00603221">
        <w:rPr>
          <w:rFonts w:cs="Tahoma"/>
          <w:lang w:val="el-GR"/>
        </w:rPr>
        <w:t>Θεσμικό πλαίσιο</w:t>
      </w:r>
      <w:bookmarkEnd w:id="22"/>
      <w:bookmarkEnd w:id="23"/>
      <w:bookmarkEnd w:id="24"/>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4D21B9E7" w14:textId="77777777" w:rsidR="000364F3" w:rsidRPr="00340645"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bookmarkStart w:id="25" w:name="_Hlk71646966"/>
      <w:r w:rsidRPr="00340645">
        <w:rPr>
          <w:lang w:val="el-GR"/>
        </w:rPr>
        <w:t>Το Α.88 του Ν. 1892/1990 «Για τον εκσυγχρονισμό και την ανάπτυξη και άλλες διατάξεις» (ΦΕΚ 101/Α/31-07-1990).</w:t>
      </w:r>
    </w:p>
    <w:p w14:paraId="21E5A6D7" w14:textId="77777777" w:rsidR="000364F3" w:rsidRPr="00340645"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340645">
        <w:rPr>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23E4A5F" w14:textId="77777777" w:rsidR="000364F3" w:rsidRPr="00340645" w:rsidRDefault="000364F3" w:rsidP="000364F3">
      <w:pPr>
        <w:numPr>
          <w:ilvl w:val="0"/>
          <w:numId w:val="38"/>
        </w:numPr>
        <w:snapToGrid w:val="0"/>
        <w:spacing w:before="120"/>
        <w:ind w:left="284" w:hanging="426"/>
        <w:rPr>
          <w:lang w:val="el-GR"/>
        </w:rPr>
      </w:pPr>
      <w:r w:rsidRPr="00340645">
        <w:rPr>
          <w:lang w:val="el-GR"/>
        </w:rPr>
        <w:t>Τον Ν. 2859/2000 “Κύρωση Κώδικα Φόρου Προστιθέμενης Αξίας” (ΦΕΚ 248/Α/07-11-2000).</w:t>
      </w:r>
    </w:p>
    <w:p w14:paraId="2AB7BDD5"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w:t>
      </w:r>
      <w:r w:rsidRPr="00AF2939">
        <w:rPr>
          <w:lang w:val="el-GR"/>
        </w:rPr>
        <w:lastRenderedPageBreak/>
        <w:t xml:space="preserve">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D35A1B">
        <w:t>L</w:t>
      </w:r>
      <w:r w:rsidRPr="00AF2939">
        <w:rPr>
          <w:lang w:val="el-GR"/>
        </w:rPr>
        <w:t xml:space="preserve"> 156/16.6.2012) στο ελληνικό δίκαιο, τροποποίηση του ν. 3419/2005 (Α 297) και άλλες διατάξεις» (ΦΕΚ 265/Α/23-12-2014) και ισχύει.</w:t>
      </w:r>
    </w:p>
    <w:p w14:paraId="65FA6B5F" w14:textId="77777777" w:rsidR="000364F3" w:rsidRDefault="000364F3" w:rsidP="000364F3">
      <w:pPr>
        <w:pStyle w:val="aff"/>
        <w:numPr>
          <w:ilvl w:val="0"/>
          <w:numId w:val="38"/>
        </w:numPr>
        <w:suppressAutoHyphens w:val="0"/>
        <w:autoSpaceDE w:val="0"/>
        <w:autoSpaceDN w:val="0"/>
        <w:adjustRightInd w:val="0"/>
        <w:snapToGrid w:val="0"/>
        <w:spacing w:before="120"/>
        <w:ind w:left="284" w:hanging="426"/>
        <w:contextualSpacing w:val="0"/>
      </w:pPr>
      <w:r w:rsidRPr="00AF2939">
        <w:rPr>
          <w:lang w:val="el-GR"/>
        </w:rPr>
        <w:t xml:space="preserve">Τον </w:t>
      </w:r>
      <w:r w:rsidRPr="00D35A1B">
        <w:t>N</w:t>
      </w:r>
      <w:r w:rsidRPr="00AF2939">
        <w:rPr>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D35A1B">
        <w:t>(ΦΕΚ 309/A/31-12-2003), όπως τροποποιήθηκε και ισχύει.</w:t>
      </w:r>
    </w:p>
    <w:p w14:paraId="52F607EF"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439B2F4B"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Τον Ν. 3389/2005 «Συμπράξεις Δημόσιου και Ιδιωτικού Τομέα» (ΦΕΚ 232/Α/ 22-09-2005).</w:t>
      </w:r>
    </w:p>
    <w:p w14:paraId="3372376C" w14:textId="77777777" w:rsidR="000364F3" w:rsidRPr="00AF2939" w:rsidRDefault="000364F3" w:rsidP="000364F3">
      <w:pPr>
        <w:numPr>
          <w:ilvl w:val="0"/>
          <w:numId w:val="38"/>
        </w:numPr>
        <w:snapToGrid w:val="0"/>
        <w:spacing w:before="120"/>
        <w:ind w:left="284" w:hanging="426"/>
        <w:rPr>
          <w:lang w:val="el-GR"/>
        </w:rPr>
      </w:pPr>
      <w:r w:rsidRPr="00AF2939">
        <w:rPr>
          <w:lang w:val="el-GR"/>
        </w:rPr>
        <w:t>Τον Ν. 3419/2005 “Γενικό Εμπορικό Μητρώο (Γ.Ε.ΜΗ.) και Εκσυγχρονισμός της Επιμελητηριακής Νομοθεσίας” (ΦΕΚ 297/Α/06-12-2005).</w:t>
      </w:r>
    </w:p>
    <w:p w14:paraId="3FC508A5" w14:textId="77777777" w:rsidR="000364F3" w:rsidRDefault="000364F3" w:rsidP="000364F3">
      <w:pPr>
        <w:pStyle w:val="aff"/>
        <w:numPr>
          <w:ilvl w:val="0"/>
          <w:numId w:val="38"/>
        </w:numPr>
        <w:suppressAutoHyphens w:val="0"/>
        <w:autoSpaceDE w:val="0"/>
        <w:autoSpaceDN w:val="0"/>
        <w:snapToGrid w:val="0"/>
        <w:spacing w:before="120"/>
        <w:ind w:left="284" w:hanging="426"/>
        <w:contextualSpacing w:val="0"/>
      </w:pPr>
      <w:r w:rsidRPr="00AF2939">
        <w:rPr>
          <w:lang w:val="el-GR"/>
        </w:rPr>
        <w:t xml:space="preserve">Τον </w:t>
      </w:r>
      <w:r w:rsidRPr="00D35A1B" w:rsidDel="006B22E5">
        <w:t>N</w:t>
      </w:r>
      <w:r w:rsidRPr="00AF2939" w:rsidDel="006B22E5">
        <w:rPr>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D35A1B" w:rsidDel="006B22E5">
        <w:t>ΦΕΚ (967/Β/21-07-2006).</w:t>
      </w:r>
    </w:p>
    <w:p w14:paraId="04E976B0"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D0C46">
        <w:t>B</w:t>
      </w:r>
      <w:r w:rsidRPr="00AF2939">
        <w:rPr>
          <w:lang w:val="el-GR"/>
        </w:rPr>
        <w:t>/23-08-2007).</w:t>
      </w:r>
    </w:p>
    <w:p w14:paraId="0B7B0220" w14:textId="77777777" w:rsidR="000364F3" w:rsidRPr="00CA6339" w:rsidRDefault="000364F3" w:rsidP="000364F3">
      <w:pPr>
        <w:pStyle w:val="aff"/>
        <w:numPr>
          <w:ilvl w:val="0"/>
          <w:numId w:val="38"/>
        </w:numPr>
        <w:suppressAutoHyphens w:val="0"/>
        <w:snapToGrid w:val="0"/>
        <w:spacing w:before="120"/>
        <w:ind w:left="284" w:hanging="426"/>
        <w:contextualSpacing w:val="0"/>
      </w:pPr>
      <w:r w:rsidRPr="00AF2939">
        <w:rPr>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D35A1B">
        <w:t>N</w:t>
      </w:r>
      <w:r w:rsidRPr="00AF2939">
        <w:rPr>
          <w:lang w:val="el-GR"/>
        </w:rPr>
        <w:t xml:space="preserve">. 3588/2007 (πτωχευτικός κώδικας) - Προπτωχευτική διαδικασία εξυγίανσης και άλλες διατάξεις.” </w:t>
      </w:r>
      <w:r w:rsidRPr="00D35A1B">
        <w:t>(ΦΕΚ 204/Α/15-09-2011), εκτός της παρ. 3 του Α.2.</w:t>
      </w:r>
    </w:p>
    <w:p w14:paraId="090D4458" w14:textId="77777777" w:rsidR="000364F3" w:rsidRPr="00AF2939" w:rsidRDefault="000364F3" w:rsidP="000364F3">
      <w:pPr>
        <w:pStyle w:val="aff"/>
        <w:numPr>
          <w:ilvl w:val="0"/>
          <w:numId w:val="38"/>
        </w:numPr>
        <w:suppressAutoHyphens w:val="0"/>
        <w:autoSpaceDE w:val="0"/>
        <w:autoSpaceDN w:val="0"/>
        <w:adjustRightInd w:val="0"/>
        <w:snapToGrid w:val="0"/>
        <w:spacing w:before="120"/>
        <w:ind w:left="284" w:hanging="426"/>
        <w:contextualSpacing w:val="0"/>
        <w:rPr>
          <w:lang w:val="el-GR"/>
        </w:rPr>
      </w:pPr>
      <w:r w:rsidRPr="00AF2939">
        <w:rPr>
          <w:lang w:val="el-GR"/>
        </w:rPr>
        <w:t>Τον Ν. 4152/2013 «Επείγοντα μέτρα εφαρμογής των νόμων 4046/2012, 4093/2012 και 4127/2013» (ΦΕΚ 107/Α/09-05-2013).</w:t>
      </w:r>
    </w:p>
    <w:p w14:paraId="5D0398B8"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 xml:space="preserve">Τον </w:t>
      </w:r>
      <w:r w:rsidRPr="00D35A1B">
        <w:t>N</w:t>
      </w:r>
      <w:r w:rsidRPr="00AF2939">
        <w:rPr>
          <w:lang w:val="el-GR"/>
        </w:rPr>
        <w:t>. 4270/2014 “Αρχές δημοσιονομικής διαχείρισης και εποπτείας (ενσωμάτωση της Οδηγίας 2011/85/ΕΕ) - δημόσιο λογιστικό και άλλες διατάξεις.” (ΦΕΚ 143/</w:t>
      </w:r>
      <w:r w:rsidRPr="00D35A1B">
        <w:t>A</w:t>
      </w:r>
      <w:r w:rsidRPr="00AF2939">
        <w:rPr>
          <w:lang w:val="el-GR"/>
        </w:rPr>
        <w:t>/28-06-2014),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6E069FE3" w14:textId="77777777" w:rsidR="000364F3" w:rsidRDefault="000364F3" w:rsidP="000364F3">
      <w:pPr>
        <w:pStyle w:val="aff"/>
        <w:numPr>
          <w:ilvl w:val="0"/>
          <w:numId w:val="38"/>
        </w:numPr>
        <w:suppressAutoHyphens w:val="0"/>
        <w:snapToGrid w:val="0"/>
        <w:spacing w:before="120"/>
        <w:ind w:left="284" w:hanging="426"/>
        <w:contextualSpacing w:val="0"/>
      </w:pPr>
      <w:r w:rsidRPr="00AF2939">
        <w:rPr>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80EA9">
        <w:t>L</w:t>
      </w:r>
      <w:r w:rsidRPr="00AF2939">
        <w:rPr>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480EA9">
        <w:t>[Τροποποιήθηκε βάσει του Α.58, Ν. 4465/2017 (ΦΕΚ 47/Α/04-04-2017)].</w:t>
      </w:r>
    </w:p>
    <w:p w14:paraId="0F30A787" w14:textId="77777777" w:rsidR="000364F3" w:rsidRPr="00AF2939" w:rsidRDefault="000364F3" w:rsidP="000364F3">
      <w:pPr>
        <w:numPr>
          <w:ilvl w:val="0"/>
          <w:numId w:val="38"/>
        </w:numPr>
        <w:snapToGrid w:val="0"/>
        <w:spacing w:before="120"/>
        <w:ind w:left="284" w:hanging="426"/>
        <w:rPr>
          <w:lang w:val="el-GR"/>
        </w:rPr>
      </w:pPr>
      <w:r w:rsidRPr="00AF2939">
        <w:rPr>
          <w:lang w:val="el-GR"/>
        </w:rPr>
        <w:t>Το Π.Δ. 28/2015 “Κωδικοποίηση διατάξεων για την πρόσβαση σε δημόσια έγγραφα και στοιχεία» ΦΕΚ (34/Α/23-03-2015).</w:t>
      </w:r>
    </w:p>
    <w:p w14:paraId="5897946C"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A25DDC8"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29BA26BC"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D35A1B">
        <w:t>L</w:t>
      </w:r>
      <w:r w:rsidRPr="00AF2939">
        <w:rPr>
          <w:lang w:val="el-GR"/>
        </w:rPr>
        <w:t xml:space="preserve"> 94/1/28-03-2014) και άλλες διατάξεις» (ΦΕΚ 148/Α/08-08-2016).</w:t>
      </w:r>
    </w:p>
    <w:p w14:paraId="656CD568" w14:textId="77777777" w:rsidR="000364F3" w:rsidRPr="00AF2939" w:rsidRDefault="000364F3" w:rsidP="000364F3">
      <w:pPr>
        <w:numPr>
          <w:ilvl w:val="0"/>
          <w:numId w:val="38"/>
        </w:numPr>
        <w:snapToGrid w:val="0"/>
        <w:spacing w:before="120"/>
        <w:ind w:left="284" w:hanging="426"/>
        <w:rPr>
          <w:lang w:val="el-GR"/>
        </w:rPr>
      </w:pPr>
      <w:r w:rsidRPr="00AF2939">
        <w:rPr>
          <w:lang w:val="el-GR"/>
        </w:rPr>
        <w:t>Το Π.Δ. 39/2017 “Κανονισμός εξέτασης Προδικαστικών Προσφυγών ενώπιων της Αρχής Εξέτασης Προδικαστικών Προσφυγών” (ΦΕΚ 64/Α/04-05-2017).</w:t>
      </w:r>
    </w:p>
    <w:p w14:paraId="1B43F231" w14:textId="77777777" w:rsidR="000364F3" w:rsidRPr="000146C6" w:rsidRDefault="000364F3" w:rsidP="000364F3">
      <w:pPr>
        <w:numPr>
          <w:ilvl w:val="0"/>
          <w:numId w:val="38"/>
        </w:numPr>
        <w:snapToGrid w:val="0"/>
        <w:spacing w:before="120"/>
        <w:ind w:left="284" w:hanging="426"/>
      </w:pPr>
      <w:r w:rsidRPr="00AF2939">
        <w:rPr>
          <w:lang w:val="el-GR"/>
        </w:rPr>
        <w:t xml:space="preserve">Τον Κανονισμό (ΕΕ, Ευρατόμ)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0146C6">
        <w:t>966/2012.</w:t>
      </w:r>
    </w:p>
    <w:p w14:paraId="18AEFB80"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Την υπ’ αριθ. 3/2018 Γνωμοδότηση του Νομικού Συμβουλίου του Κράτους.</w:t>
      </w:r>
    </w:p>
    <w:p w14:paraId="0BF30BBC"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Το από 13-07-2018 έντυπο της ΕΑΔΔΗΣΥ με θέμα: «ΥΠΟΧΡΕΩΣΕΙΣ ΔΗΜΟΣΙΕΥΣΕΩΝ ΣΤΟΝ ΕΘΝΙΚΟ ΤΥΠΟ ΚΑΤΑ ΤΟΝ Ν.4412/2016».</w:t>
      </w:r>
    </w:p>
    <w:p w14:paraId="0615E18C"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Το Α.39 του Ν. 4578/2018 «Μείωση ασφαλιστικών εισφορών και άλλες διατάξεις» (ΦΕΚ 200/Α/03-12-2018).</w:t>
      </w:r>
    </w:p>
    <w:p w14:paraId="107A7ED2" w14:textId="77777777" w:rsidR="000364F3" w:rsidRPr="00AF2939" w:rsidRDefault="000364F3" w:rsidP="000364F3">
      <w:pPr>
        <w:numPr>
          <w:ilvl w:val="0"/>
          <w:numId w:val="38"/>
        </w:numPr>
        <w:snapToGrid w:val="0"/>
        <w:spacing w:before="120"/>
        <w:ind w:left="284" w:hanging="426"/>
        <w:rPr>
          <w:lang w:val="el-GR"/>
        </w:rPr>
      </w:pPr>
      <w:r w:rsidRPr="00AF2939">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465FF24A" w14:textId="77777777" w:rsidR="000364F3" w:rsidRPr="00AA0C7D" w:rsidRDefault="000364F3" w:rsidP="000364F3">
      <w:pPr>
        <w:numPr>
          <w:ilvl w:val="0"/>
          <w:numId w:val="38"/>
        </w:numPr>
        <w:snapToGrid w:val="0"/>
        <w:spacing w:before="120"/>
        <w:ind w:left="284" w:hanging="426"/>
      </w:pPr>
      <w:r w:rsidRPr="00AF2939">
        <w:rPr>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A0C7D">
        <w:t>(ΦΕΚ 119/Α/08-07-2019).</w:t>
      </w:r>
    </w:p>
    <w:p w14:paraId="69DEDCF8" w14:textId="77777777" w:rsidR="000364F3" w:rsidRDefault="000364F3" w:rsidP="000364F3">
      <w:pPr>
        <w:numPr>
          <w:ilvl w:val="0"/>
          <w:numId w:val="38"/>
        </w:numPr>
        <w:snapToGrid w:val="0"/>
        <w:spacing w:before="120"/>
        <w:ind w:left="284" w:hanging="426"/>
      </w:pPr>
      <w:r w:rsidRPr="00AF2939">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F78C9">
        <w:t xml:space="preserve">(ΦΕΚ 133/Α/07-08-2019). </w:t>
      </w:r>
    </w:p>
    <w:p w14:paraId="25CFF900" w14:textId="77777777" w:rsidR="000364F3" w:rsidRPr="00AF2939" w:rsidRDefault="000364F3" w:rsidP="000364F3">
      <w:pPr>
        <w:numPr>
          <w:ilvl w:val="0"/>
          <w:numId w:val="38"/>
        </w:numPr>
        <w:snapToGrid w:val="0"/>
        <w:spacing w:before="120"/>
        <w:ind w:left="284" w:hanging="426"/>
        <w:rPr>
          <w:lang w:val="el-GR"/>
        </w:rPr>
      </w:pPr>
      <w:r w:rsidRPr="00AF2939">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6F672E">
        <w:t>L</w:t>
      </w:r>
      <w:r w:rsidRPr="00AF2939">
        <w:rPr>
          <w:lang w:val="el-GR"/>
        </w:rPr>
        <w:t xml:space="preserve"> 119). </w:t>
      </w:r>
    </w:p>
    <w:p w14:paraId="369045D9" w14:textId="77777777" w:rsidR="000364F3" w:rsidRPr="00AF2939" w:rsidRDefault="000364F3" w:rsidP="000364F3">
      <w:pPr>
        <w:numPr>
          <w:ilvl w:val="0"/>
          <w:numId w:val="38"/>
        </w:numPr>
        <w:snapToGrid w:val="0"/>
        <w:spacing w:before="120"/>
        <w:ind w:left="284" w:hanging="426"/>
        <w:rPr>
          <w:lang w:val="el-GR"/>
        </w:rPr>
      </w:pPr>
      <w:r w:rsidRPr="00AF2939">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7D46F4C" w14:textId="77777777" w:rsidR="000364F3" w:rsidRPr="00AF2939" w:rsidRDefault="000364F3" w:rsidP="000364F3">
      <w:pPr>
        <w:numPr>
          <w:ilvl w:val="0"/>
          <w:numId w:val="38"/>
        </w:numPr>
        <w:snapToGrid w:val="0"/>
        <w:spacing w:before="120"/>
        <w:ind w:left="284" w:hanging="426"/>
        <w:rPr>
          <w:lang w:val="el-GR"/>
        </w:rPr>
      </w:pPr>
      <w:r w:rsidRPr="00AF2939">
        <w:rPr>
          <w:lang w:val="el-GR"/>
        </w:rPr>
        <w:t>Τον Ν. 4635/2019 (ιδίως  των άρθρων 85 επ.) “Επενδύω στην Ελλάδα και άλλες διατάξεις” (ΦΕΚ 167/Α/30-10-2019).</w:t>
      </w:r>
    </w:p>
    <w:p w14:paraId="0BBE8BCE"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lastRenderedPageBreak/>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860EF0">
        <w:t>A</w:t>
      </w:r>
      <w:r w:rsidRPr="00AF2939">
        <w:rPr>
          <w:lang w:val="el-GR"/>
        </w:rPr>
        <w:t>/29-06-2020).</w:t>
      </w:r>
    </w:p>
    <w:p w14:paraId="28062578"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ED838F3"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180D7947"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D35A1B">
        <w:t>COVID</w:t>
      </w:r>
      <w:r w:rsidRPr="00AF2939">
        <w:rPr>
          <w:lang w:val="el-GR"/>
        </w:rPr>
        <w:t>- 19, επείγουσες δημοσιονομικές και φορολογικές ρυθμίσεις και άλλες διατάξεις» (ΦΕΚ 17/</w:t>
      </w:r>
      <w:r w:rsidRPr="00D35A1B">
        <w:t>A</w:t>
      </w:r>
      <w:r w:rsidRPr="00AF2939">
        <w:rPr>
          <w:lang w:val="el-GR"/>
        </w:rPr>
        <w:t xml:space="preserve">/05-02-2021). </w:t>
      </w:r>
    </w:p>
    <w:p w14:paraId="57F258B5"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E1452C">
        <w:t>L</w:t>
      </w:r>
      <w:r w:rsidRPr="00AF2939">
        <w:rPr>
          <w:lang w:val="el-GR"/>
        </w:rPr>
        <w:t xml:space="preserve"> 57/1).</w:t>
      </w:r>
    </w:p>
    <w:p w14:paraId="0741EF46"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E1452C">
        <w:t>L</w:t>
      </w:r>
      <w:r w:rsidRPr="00AF2939">
        <w:rPr>
          <w:lang w:val="el-GR"/>
        </w:rPr>
        <w:t xml:space="preserve"> 57/17).</w:t>
      </w:r>
    </w:p>
    <w:p w14:paraId="078509E7"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15D9A29C" w14:textId="77777777" w:rsidR="000364F3" w:rsidRDefault="000364F3" w:rsidP="000364F3">
      <w:pPr>
        <w:pStyle w:val="aff"/>
        <w:numPr>
          <w:ilvl w:val="0"/>
          <w:numId w:val="38"/>
        </w:numPr>
        <w:suppressAutoHyphens w:val="0"/>
        <w:snapToGrid w:val="0"/>
        <w:spacing w:before="120"/>
        <w:ind w:left="284" w:hanging="426"/>
        <w:contextualSpacing w:val="0"/>
      </w:pPr>
      <w:r w:rsidRPr="00AF2939">
        <w:rPr>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D35A1B">
        <w:t>52415 ΕΞ 2022 Απόφαση του Αναπληρωτή Υπ. Οικονομικών (ΦΕΚ 1927/Β/19-04-2022).</w:t>
      </w:r>
    </w:p>
    <w:p w14:paraId="593FFD48"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Την υπ’ αριθ. 63446/2021 Κ.Υ.Α. “Καθορισμός Εθνικού Μορφότυπου ηλεκτρονικού τιμολογίου στο πλαίσιο των Δημοσίων Συμβάσεων” (2338/Β/02-06-2021).</w:t>
      </w:r>
    </w:p>
    <w:p w14:paraId="06E49F5B"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Την υπ’ αριθ.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BC224A1"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Την υπ’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203DB4D"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5900F642"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4F4214A"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lastRenderedPageBreak/>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0F1771">
        <w:t>ST</w:t>
      </w:r>
      <w:r w:rsidRPr="00AF2939">
        <w:rPr>
          <w:lang w:val="el-GR"/>
        </w:rPr>
        <w:t xml:space="preserve"> 10152/21, </w:t>
      </w:r>
      <w:r w:rsidRPr="000F1771">
        <w:t>ST</w:t>
      </w:r>
      <w:r w:rsidRPr="00AF2939">
        <w:rPr>
          <w:lang w:val="el-GR"/>
        </w:rPr>
        <w:t xml:space="preserve"> 10152/21 </w:t>
      </w:r>
      <w:r w:rsidRPr="000F1771">
        <w:t>ADD</w:t>
      </w:r>
      <w:r w:rsidRPr="00AF2939">
        <w:rPr>
          <w:lang w:val="el-GR"/>
        </w:rPr>
        <w:t xml:space="preserve"> 1).</w:t>
      </w:r>
    </w:p>
    <w:p w14:paraId="74ADC927"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4A0AE2FD"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1EB2EDA3"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Την υπ’ αριθ. 119126</w:t>
      </w:r>
      <w:r w:rsidRPr="00D35A1B">
        <w:t>E</w:t>
      </w:r>
      <w:r w:rsidRPr="00AF2939">
        <w:rPr>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51534501"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028B1973" w14:textId="77777777" w:rsidR="000364F3" w:rsidRPr="00AF2939" w:rsidRDefault="000364F3" w:rsidP="000364F3">
      <w:pPr>
        <w:pStyle w:val="aff"/>
        <w:numPr>
          <w:ilvl w:val="0"/>
          <w:numId w:val="38"/>
        </w:numPr>
        <w:suppressAutoHyphens w:val="0"/>
        <w:snapToGrid w:val="0"/>
        <w:spacing w:before="120"/>
        <w:ind w:left="284" w:hanging="426"/>
        <w:contextualSpacing w:val="0"/>
        <w:rPr>
          <w:lang w:val="el-GR"/>
        </w:rPr>
      </w:pPr>
      <w:r w:rsidRPr="00AF2939">
        <w:rPr>
          <w:lang w:val="el-GR"/>
        </w:rPr>
        <w:t>Τον Ν. 4912/2022 Ενιαία Αρχή Δημοσίων Συμβάσεων και άλλες διατάξεις του Υπουργείου Δικαιοσύνης” (ΦΕΚ 59/</w:t>
      </w:r>
      <w:r w:rsidRPr="000F1771">
        <w:t>A</w:t>
      </w:r>
      <w:r w:rsidRPr="00AF2939">
        <w:rPr>
          <w:lang w:val="el-GR"/>
        </w:rPr>
        <w:t>/17-03-2022).</w:t>
      </w:r>
    </w:p>
    <w:p w14:paraId="2D5BFB57" w14:textId="77777777" w:rsidR="000364F3" w:rsidRPr="00695265" w:rsidRDefault="000364F3" w:rsidP="000364F3">
      <w:pPr>
        <w:pStyle w:val="aff"/>
        <w:numPr>
          <w:ilvl w:val="0"/>
          <w:numId w:val="38"/>
        </w:numPr>
        <w:suppressAutoHyphens w:val="0"/>
        <w:autoSpaceDE w:val="0"/>
        <w:autoSpaceDN w:val="0"/>
        <w:snapToGrid w:val="0"/>
        <w:spacing w:before="120"/>
        <w:ind w:left="284" w:hanging="426"/>
        <w:contextualSpacing w:val="0"/>
      </w:pPr>
      <w:r w:rsidRPr="00AF2939">
        <w:rPr>
          <w:lang w:val="el-GR"/>
        </w:rPr>
        <w:t xml:space="preserve">Το άρθρο 115 του Ν. 5007/2022 </w:t>
      </w:r>
      <w:r w:rsidRPr="00695265">
        <w:t> </w:t>
      </w:r>
      <w:r w:rsidRPr="00AF2939">
        <w:rPr>
          <w:lang w:val="el-GR"/>
        </w:rPr>
        <w:t xml:space="preserve">«Ολοκληρωμένο Σύστημα Παροχής Ανακουφιστικής Φροντίδας - Ρυθμίσεις για την αντιμετώπιση της πανδημίας του κορωνοϊού </w:t>
      </w:r>
      <w:r w:rsidRPr="00695265">
        <w:t>COVID</w:t>
      </w:r>
      <w:r w:rsidRPr="00AF2939">
        <w:rPr>
          <w:lang w:val="el-GR"/>
        </w:rPr>
        <w:t xml:space="preserve">-19 και την προστασία της δημόσιας υγείας και άλλες επείγουσες ρυθμίσεις.» </w:t>
      </w:r>
      <w:r w:rsidRPr="00695265">
        <w:t>(Α’ 241).</w:t>
      </w:r>
    </w:p>
    <w:p w14:paraId="3CC5F2AE"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0FBBEED" w14:textId="77777777" w:rsidR="000364F3" w:rsidRPr="00D35A1B" w:rsidRDefault="000364F3" w:rsidP="000364F3">
      <w:pPr>
        <w:pStyle w:val="aff"/>
        <w:numPr>
          <w:ilvl w:val="0"/>
          <w:numId w:val="38"/>
        </w:numPr>
        <w:suppressAutoHyphens w:val="0"/>
        <w:autoSpaceDE w:val="0"/>
        <w:autoSpaceDN w:val="0"/>
        <w:snapToGrid w:val="0"/>
        <w:spacing w:before="120"/>
        <w:ind w:left="284" w:hanging="426"/>
        <w:contextualSpacing w:val="0"/>
      </w:pPr>
      <w:r w:rsidRPr="00AF2939">
        <w:rPr>
          <w:lang w:val="el-GR"/>
        </w:rPr>
        <w:t xml:space="preserve">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D35A1B">
        <w:t>(Β’ 164)» ΦΕΚ 2060/Β’/2021))» (ΦΕΚ 5807/Β/10-12-2021).</w:t>
      </w:r>
    </w:p>
    <w:p w14:paraId="24D8490A" w14:textId="77777777" w:rsidR="000364F3" w:rsidRDefault="000364F3" w:rsidP="000364F3">
      <w:pPr>
        <w:pStyle w:val="aff"/>
        <w:numPr>
          <w:ilvl w:val="0"/>
          <w:numId w:val="38"/>
        </w:numPr>
        <w:suppressAutoHyphens w:val="0"/>
        <w:autoSpaceDE w:val="0"/>
        <w:autoSpaceDN w:val="0"/>
        <w:snapToGrid w:val="0"/>
        <w:spacing w:before="120"/>
        <w:ind w:left="284" w:hanging="426"/>
        <w:contextualSpacing w:val="0"/>
      </w:pPr>
      <w:r w:rsidRPr="00AF2939">
        <w:rPr>
          <w:lang w:val="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D35A1B">
        <w:t>(ΦΕΚ 752/ΥΟΔΔ/24-08-2022).</w:t>
      </w:r>
    </w:p>
    <w:p w14:paraId="1876CE4A"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Την Απόφαση του ΔΣ της ΚτΠ Μ.Α.Ε. κατά την υπ’ αριθ. 856/25-08-2022 Συνεδρίασή του, με θέμα Εκλογή Διευθύνοντος Συμβούλου (Θέμα 1).</w:t>
      </w:r>
    </w:p>
    <w:p w14:paraId="20D4B591"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lastRenderedPageBreak/>
        <w:t>Την Απόφαση του ΔΣ της ΚτΠ Μ.Α.Ε. κατά την υπ’ αριθ. 857/26-08-2022 Συνεδρίασή του, με θέμα γενικές εξουσιοδοτήσεις προς Διευθύνοντα Σύμβουλο (Θέμα 2.2).</w:t>
      </w:r>
    </w:p>
    <w:p w14:paraId="1B46367F"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6FA5702A"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Την από 05-01-2023 (Α.Π ΚτΠ Α.Ε.: 500/11-01-2023)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8534E1">
        <w:t>MARKET</w:t>
      </w:r>
      <w:r w:rsidRPr="00AF2939">
        <w:rPr>
          <w:lang w:val="el-GR"/>
        </w:rPr>
        <w:t xml:space="preserve"> </w:t>
      </w:r>
      <w:r w:rsidRPr="008534E1">
        <w:t>PASS</w:t>
      </w:r>
      <w:r w:rsidRPr="00AF2939">
        <w:rPr>
          <w:lang w:val="el-GR"/>
        </w:rPr>
        <w:t>”)», ευθύνης του Υπουργείου Ψηφιακής Διακυβέρνησης.</w:t>
      </w:r>
    </w:p>
    <w:p w14:paraId="38CCE6C8"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Το από 13-01-2023 (υπ’ αριθ. πρωτ. 1416 ΕΞ 2023) έγγραφο του Υπουργείου Ψηφιακής Διακυβέρνησης με θέμα: «Ενίσχυση πίστωσης Αναλυτικού Λογαριασμού Εξόδων (Α.Λ.Ε.) της ΜΚ 23».</w:t>
      </w:r>
    </w:p>
    <w:p w14:paraId="27BE534F"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Το από 13-01-2023 (με αριθ. πρωτ. 1095/13-01-2023) έγγραφο του Υπουργείου Ψηφιακής Διακυβέρνησης (με αριθ. πρωτ. ΚτΠ Μ.Α.Ε. 671/13-01-2023) με θέμα: «Παροχή σύμφωνης γνώμης επί της ολοκλήρωσης της Φάσης Α και της έναρξης της Φάσης Β για την υλοποίηση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8534E1">
        <w:t>MARKET</w:t>
      </w:r>
      <w:r w:rsidRPr="00AF2939">
        <w:rPr>
          <w:lang w:val="el-GR"/>
        </w:rPr>
        <w:t xml:space="preserve"> </w:t>
      </w:r>
      <w:r w:rsidRPr="008534E1">
        <w:t>PASS</w:t>
      </w:r>
      <w:r w:rsidRPr="00AF2939">
        <w:rPr>
          <w:lang w:val="el-GR"/>
        </w:rPr>
        <w:t>”)».</w:t>
      </w:r>
    </w:p>
    <w:p w14:paraId="4B8ED092" w14:textId="77777777" w:rsidR="000364F3" w:rsidRPr="00AF2939"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Την υπ’ αριθ. 1170/20-01-2023 Κοινή Υπουργική Απόφαση με θέμα: «Καθορισμός του χρόνου της παραγωγικής λειτουργίας της ειδικής εφαρμογής της παρ. 5 του άρθρου 115 του ν. 5007/2022 (Α’ 241), των τεχνικών και οργανωτικών μέτρων για τη λειτουργία της, των απαραίτητων διαλειτουργικοτήτων, των καταστημάτων και των λαϊκών αγορών όπου χρησιμοποιείται η ψηφιακή κάρτα και κάθε άλλης αναγκαίας λεπτομέρειας» (ΦΕΚ 242/Β’/ 20 -01-2023).</w:t>
      </w:r>
      <w:r w:rsidRPr="00AF2939">
        <w:rPr>
          <w:rFonts w:ascii="MyriadPro-Regular" w:hAnsi="MyriadPro-Regular" w:cs="MyriadPro-Regular"/>
          <w:sz w:val="19"/>
          <w:szCs w:val="19"/>
          <w:lang w:val="el-GR"/>
        </w:rPr>
        <w:t xml:space="preserve"> </w:t>
      </w:r>
    </w:p>
    <w:p w14:paraId="40E446D5" w14:textId="77777777" w:rsidR="000364F3" w:rsidRDefault="000364F3" w:rsidP="000364F3">
      <w:pPr>
        <w:pStyle w:val="aff"/>
        <w:numPr>
          <w:ilvl w:val="0"/>
          <w:numId w:val="38"/>
        </w:numPr>
        <w:suppressAutoHyphens w:val="0"/>
        <w:autoSpaceDE w:val="0"/>
        <w:autoSpaceDN w:val="0"/>
        <w:snapToGrid w:val="0"/>
        <w:spacing w:before="120"/>
        <w:ind w:left="284" w:hanging="426"/>
        <w:contextualSpacing w:val="0"/>
      </w:pPr>
      <w:r w:rsidRPr="00AF2939">
        <w:rPr>
          <w:lang w:val="el-GR"/>
        </w:rPr>
        <w:t xml:space="preserve">Την Απόφαση του ΔΣ της ΚτΠ Μ.Α.Ε. κατά την υπ’ αριθ. </w:t>
      </w:r>
      <w:r w:rsidRPr="00D35A1B">
        <w:t>8</w:t>
      </w:r>
      <w:r>
        <w:t>84</w:t>
      </w:r>
      <w:r w:rsidRPr="00D35A1B">
        <w:t>/</w:t>
      </w:r>
      <w:r>
        <w:t>18</w:t>
      </w:r>
      <w:r w:rsidRPr="00D35A1B">
        <w:t>-</w:t>
      </w:r>
      <w:r>
        <w:t>01</w:t>
      </w:r>
      <w:r w:rsidRPr="00D35A1B">
        <w:t>-202</w:t>
      </w:r>
      <w:r>
        <w:t>3</w:t>
      </w:r>
      <w:r w:rsidRPr="00D35A1B">
        <w:t xml:space="preserve"> Συνεδρίασ</w:t>
      </w:r>
      <w:r>
        <w:t xml:space="preserve">ή του </w:t>
      </w:r>
      <w:r w:rsidRPr="00D35A1B">
        <w:t xml:space="preserve">(Θέμα </w:t>
      </w:r>
      <w:r>
        <w:t>6</w:t>
      </w:r>
      <w:r w:rsidRPr="00D35A1B">
        <w:t>.</w:t>
      </w:r>
      <w:r>
        <w:t>5</w:t>
      </w:r>
      <w:r w:rsidRPr="00D35A1B">
        <w:t>).</w:t>
      </w:r>
    </w:p>
    <w:p w14:paraId="107E3266" w14:textId="6E6B9579" w:rsidR="000364F3" w:rsidRDefault="000364F3" w:rsidP="000364F3">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 xml:space="preserve">Την από 19-01-2023 (Α/Α 380970 </w:t>
      </w:r>
      <w:r w:rsidRPr="002117ED">
        <w:t>Docutracks</w:t>
      </w:r>
      <w:r w:rsidRPr="00AF2939">
        <w:rPr>
          <w:lang w:val="el-GR"/>
        </w:rPr>
        <w:t>) Εισήγηση από τη Γενική Διεύθυνση Έργων/ Διεύθυνση Δράσεων Κρατικών Ενισχύσεων/ Τμήμα Επιτόπιων Επαληθεύσεων της ΚτΠ Μ.Α.Ε.</w:t>
      </w:r>
    </w:p>
    <w:p w14:paraId="52074F0B" w14:textId="33480EC6" w:rsidR="00AF2939" w:rsidRPr="00AF2939" w:rsidRDefault="00AF2939" w:rsidP="00AF2939">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 xml:space="preserve">Την από </w:t>
      </w:r>
      <w:r w:rsidR="00BF6D67">
        <w:rPr>
          <w:lang w:val="el-GR"/>
        </w:rPr>
        <w:t>23</w:t>
      </w:r>
      <w:r w:rsidRPr="00AF2939">
        <w:rPr>
          <w:lang w:val="el-GR"/>
        </w:rPr>
        <w:t>-01-2023 (Α/Α 38</w:t>
      </w:r>
      <w:r w:rsidR="008E0D66">
        <w:rPr>
          <w:lang w:val="el-GR"/>
        </w:rPr>
        <w:t>1215</w:t>
      </w:r>
      <w:r w:rsidRPr="00AF2939">
        <w:rPr>
          <w:lang w:val="el-GR"/>
        </w:rPr>
        <w:t xml:space="preserve"> </w:t>
      </w:r>
      <w:r w:rsidRPr="002117ED">
        <w:t>Docutracks</w:t>
      </w:r>
      <w:r w:rsidRPr="00AF2939">
        <w:rPr>
          <w:lang w:val="el-GR"/>
        </w:rPr>
        <w:t xml:space="preserve">) Εισήγηση από τη Γενική Διεύθυνση Έργων/ Διεύθυνση Δράσεων Κρατικών Ενισχύσεων/ Τμήμα Επιτόπιων Επαληθεύσεων της ΚτΠ Μ.Α.Ε. </w:t>
      </w:r>
    </w:p>
    <w:p w14:paraId="524F94AB" w14:textId="792FA133" w:rsidR="00AF2939" w:rsidRPr="00567915" w:rsidRDefault="00567915" w:rsidP="00567915">
      <w:pPr>
        <w:pStyle w:val="aff"/>
        <w:numPr>
          <w:ilvl w:val="0"/>
          <w:numId w:val="38"/>
        </w:numPr>
        <w:suppressAutoHyphens w:val="0"/>
        <w:autoSpaceDE w:val="0"/>
        <w:autoSpaceDN w:val="0"/>
        <w:snapToGrid w:val="0"/>
        <w:spacing w:before="120"/>
        <w:ind w:left="284" w:hanging="426"/>
        <w:contextualSpacing w:val="0"/>
        <w:rPr>
          <w:lang w:val="el-GR"/>
        </w:rPr>
      </w:pPr>
      <w:r w:rsidRPr="00AF2939">
        <w:rPr>
          <w:lang w:val="el-GR"/>
        </w:rPr>
        <w:t xml:space="preserve">Την από </w:t>
      </w:r>
      <w:r w:rsidR="00BA010E">
        <w:rPr>
          <w:lang w:val="el-GR"/>
        </w:rPr>
        <w:t>25</w:t>
      </w:r>
      <w:r w:rsidRPr="00AF2939">
        <w:rPr>
          <w:lang w:val="el-GR"/>
        </w:rPr>
        <w:t>-01-2023 (Α/Α 38</w:t>
      </w:r>
      <w:r w:rsidR="00BA010E">
        <w:rPr>
          <w:lang w:val="el-GR"/>
        </w:rPr>
        <w:t>1395</w:t>
      </w:r>
      <w:r w:rsidRPr="00AF2939">
        <w:rPr>
          <w:lang w:val="el-GR"/>
        </w:rPr>
        <w:t xml:space="preserve"> </w:t>
      </w:r>
      <w:r w:rsidRPr="002117ED">
        <w:t>Docutracks</w:t>
      </w:r>
      <w:r w:rsidRPr="00AF2939">
        <w:rPr>
          <w:lang w:val="el-GR"/>
        </w:rPr>
        <w:t xml:space="preserve">) Εισήγηση από τη Γενική Διεύθυνση Έργων/ Διεύθυνση Δράσεων Κρατικών Ενισχύσεων/ Τμήμα Επιτόπιων Επαληθεύσεων της ΚτΠ Μ.Α.Ε. </w:t>
      </w:r>
    </w:p>
    <w:p w14:paraId="26FA390F" w14:textId="77777777" w:rsidR="00182529" w:rsidRPr="009C4B99" w:rsidRDefault="00182529" w:rsidP="00723994">
      <w:pPr>
        <w:suppressAutoHyphens w:val="0"/>
        <w:spacing w:before="120"/>
        <w:ind w:left="425"/>
        <w:rPr>
          <w:bCs/>
          <w:lang w:val="el-GR" w:eastAsia="en-US"/>
        </w:rPr>
      </w:pPr>
    </w:p>
    <w:bookmarkEnd w:id="25"/>
    <w:p w14:paraId="0D60A7E5" w14:textId="57C7FC03" w:rsidR="008338F0" w:rsidRPr="00603221" w:rsidRDefault="003355E7" w:rsidP="003A109E">
      <w:pPr>
        <w:pStyle w:val="2"/>
        <w:rPr>
          <w:rFonts w:cs="Tahoma"/>
          <w:lang w:val="el-GR"/>
        </w:rPr>
      </w:pPr>
      <w:r w:rsidRPr="00C570AF">
        <w:rPr>
          <w:rFonts w:cs="Tahoma"/>
          <w:lang w:val="el-GR"/>
        </w:rPr>
        <w:tab/>
      </w:r>
      <w:bookmarkStart w:id="26" w:name="_Ref40979373"/>
      <w:bookmarkStart w:id="27" w:name="_Toc97194260"/>
      <w:bookmarkStart w:id="28" w:name="_Toc97194409"/>
      <w:bookmarkStart w:id="29" w:name="_Toc125623862"/>
      <w:r w:rsidRPr="00603221">
        <w:rPr>
          <w:rFonts w:cs="Tahoma"/>
          <w:lang w:val="el-GR"/>
        </w:rPr>
        <w:t>Προθεσμία παραλαβής προσφορών και διενέργεια διαγωνισμού</w:t>
      </w:r>
      <w:bookmarkEnd w:id="26"/>
      <w:bookmarkEnd w:id="27"/>
      <w:bookmarkEnd w:id="28"/>
      <w:bookmarkEnd w:id="29"/>
      <w:r w:rsidRPr="00603221">
        <w:rPr>
          <w:rFonts w:cs="Tahoma"/>
          <w:lang w:val="el-GR"/>
        </w:rPr>
        <w:t xml:space="preserve"> </w:t>
      </w:r>
    </w:p>
    <w:p w14:paraId="5015ABFF" w14:textId="1DC3BEF8" w:rsidR="00B65D70" w:rsidRPr="00DE79D9" w:rsidRDefault="003355E7" w:rsidP="00B8545D">
      <w:pPr>
        <w:spacing w:before="240"/>
        <w:rPr>
          <w:b/>
          <w:bCs/>
          <w:color w:val="000000"/>
          <w:lang w:val="el-GR"/>
        </w:rPr>
      </w:pPr>
      <w:r w:rsidRPr="00603221">
        <w:rPr>
          <w:lang w:val="el-GR" w:eastAsia="el-GR"/>
        </w:rPr>
        <w:t>Η καταληκτική ημερομηνία παραλαβής των προσφορών είναι η</w:t>
      </w:r>
      <w:r w:rsidR="00734BF4">
        <w:rPr>
          <w:lang w:val="el-GR" w:eastAsia="el-GR"/>
        </w:rPr>
        <w:t xml:space="preserve"> </w:t>
      </w:r>
      <w:r w:rsidR="00734BF4" w:rsidRPr="00A360F1">
        <w:rPr>
          <w:b/>
          <w:bCs/>
          <w:lang w:val="el-GR" w:eastAsia="el-GR"/>
        </w:rPr>
        <w:t>10-0</w:t>
      </w:r>
      <w:r w:rsidR="00FA04DC" w:rsidRPr="00A360F1">
        <w:rPr>
          <w:b/>
          <w:bCs/>
          <w:lang w:val="el-GR" w:eastAsia="el-GR"/>
        </w:rPr>
        <w:t>2</w:t>
      </w:r>
      <w:r w:rsidR="00734BF4" w:rsidRPr="00A360F1">
        <w:rPr>
          <w:b/>
          <w:bCs/>
          <w:lang w:val="el-GR" w:eastAsia="el-GR"/>
        </w:rPr>
        <w:t>-2023</w:t>
      </w:r>
      <w:r w:rsidR="00734BF4">
        <w:rPr>
          <w:lang w:val="el-GR" w:eastAsia="el-GR"/>
        </w:rPr>
        <w:t xml:space="preserve"> </w:t>
      </w:r>
      <w:r w:rsidRPr="00603221">
        <w:rPr>
          <w:lang w:val="el-GR" w:eastAsia="el-GR"/>
        </w:rPr>
        <w:t>και ώρα</w:t>
      </w:r>
      <w:r w:rsidR="00A360F1">
        <w:rPr>
          <w:lang w:val="el-GR" w:eastAsia="el-GR"/>
        </w:rPr>
        <w:t xml:space="preserve"> </w:t>
      </w:r>
      <w:r w:rsidR="00A360F1">
        <w:rPr>
          <w:b/>
          <w:bCs/>
          <w:lang w:val="el-GR" w:eastAsia="el-GR"/>
        </w:rPr>
        <w:t xml:space="preserve">14:00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DE79D9">
        <w:rPr>
          <w:color w:val="000000"/>
          <w:lang w:val="el-GR"/>
        </w:rPr>
        <w:t xml:space="preserve"> </w:t>
      </w:r>
      <w:r w:rsidR="00DE79D9">
        <w:rPr>
          <w:b/>
          <w:bCs/>
          <w:color w:val="000000"/>
          <w:lang w:val="el-GR"/>
        </w:rPr>
        <w:t>26-01-2023</w:t>
      </w:r>
      <w:r w:rsidR="00CA2B84">
        <w:rPr>
          <w:b/>
          <w:bCs/>
          <w:color w:val="000000"/>
          <w:lang w:val="el-GR"/>
        </w:rPr>
        <w:t>.</w:t>
      </w:r>
    </w:p>
    <w:p w14:paraId="6A742B21" w14:textId="34F3C093"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665DD">
        <w:rPr>
          <w:b/>
          <w:lang w:val="el-GR"/>
        </w:rPr>
        <w:t>δύο</w:t>
      </w:r>
      <w:r w:rsidR="001C673F" w:rsidRPr="00603221">
        <w:rPr>
          <w:b/>
          <w:lang w:val="el-GR"/>
        </w:rPr>
        <w:t xml:space="preserve"> (</w:t>
      </w:r>
      <w:r w:rsidR="001665DD">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ήτοι</w:t>
      </w:r>
      <w:r w:rsidR="00BF73B0">
        <w:rPr>
          <w:b/>
          <w:lang w:val="el-GR"/>
        </w:rPr>
        <w:t xml:space="preserve"> 10-02</w:t>
      </w:r>
      <w:r w:rsidR="001C673F" w:rsidRPr="005452CE">
        <w:rPr>
          <w:b/>
          <w:lang w:val="el-GR"/>
        </w:rPr>
        <w:t>-20</w:t>
      </w:r>
      <w:r w:rsidR="005452CE" w:rsidRPr="005452CE">
        <w:rPr>
          <w:b/>
          <w:lang w:val="el-GR"/>
        </w:rPr>
        <w:t>23</w:t>
      </w:r>
      <w:r w:rsidR="001C673F" w:rsidRPr="005452CE">
        <w:rPr>
          <w:b/>
          <w:lang w:val="el-GR"/>
        </w:rPr>
        <w:t xml:space="preserve"> κ</w:t>
      </w:r>
      <w:r w:rsidR="001C673F" w:rsidRPr="00603221">
        <w:rPr>
          <w:b/>
          <w:lang w:val="el-GR"/>
        </w:rPr>
        <w:t xml:space="preserve">αι ώρα </w:t>
      </w:r>
      <w:r w:rsidR="00BF73B0">
        <w:rPr>
          <w:b/>
          <w:bCs/>
          <w:lang w:val="el-GR" w:eastAsia="el-GR"/>
        </w:rPr>
        <w:t>14:00</w:t>
      </w:r>
      <w:r w:rsidR="00C237A3">
        <w:rPr>
          <w:b/>
          <w:bCs/>
          <w:lang w:val="el-GR" w:eastAsia="el-GR"/>
        </w:rPr>
        <w:t xml:space="preserve">. </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lastRenderedPageBreak/>
        <w:tab/>
      </w:r>
      <w:bookmarkStart w:id="30" w:name="_Ref65241722"/>
      <w:bookmarkStart w:id="31" w:name="_Ref65241727"/>
      <w:bookmarkStart w:id="32" w:name="_Toc97194261"/>
      <w:bookmarkStart w:id="33" w:name="_Toc97194410"/>
      <w:bookmarkStart w:id="34" w:name="_Toc125623863"/>
      <w:r w:rsidRPr="00603221">
        <w:rPr>
          <w:rFonts w:cs="Tahoma"/>
          <w:lang w:val="el-GR"/>
        </w:rPr>
        <w:t>Δημοσιότητα</w:t>
      </w:r>
      <w:bookmarkEnd w:id="30"/>
      <w:bookmarkEnd w:id="31"/>
      <w:bookmarkEnd w:id="32"/>
      <w:bookmarkEnd w:id="33"/>
      <w:bookmarkEnd w:id="34"/>
    </w:p>
    <w:p w14:paraId="35918AE0" w14:textId="33DC56DA"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CA2B84">
        <w:rPr>
          <w:b/>
          <w:bCs/>
          <w:color w:val="000000"/>
          <w:lang w:val="el-GR"/>
        </w:rPr>
        <w:t>26-01-2023.</w:t>
      </w:r>
    </w:p>
    <w:p w14:paraId="2B898007" w14:textId="28C26B4E" w:rsidR="00821852" w:rsidRDefault="00821852" w:rsidP="00821852">
      <w:pPr>
        <w:rPr>
          <w:lang w:val="el-GR"/>
        </w:rPr>
      </w:pPr>
      <w:r w:rsidRPr="006B3C5C">
        <w:rPr>
          <w:lang w:val="el-GR"/>
        </w:rPr>
        <w:t xml:space="preserve">Τα έγγραφα της σύμβασης </w:t>
      </w:r>
      <w:bookmarkStart w:id="35" w:name="_Hlk75874003"/>
      <w:r w:rsidRPr="006B3C5C">
        <w:rPr>
          <w:lang w:val="el-GR"/>
        </w:rPr>
        <w:t xml:space="preserve">της παρούσας Διακήρυξης καταχωρήθηκαν </w:t>
      </w:r>
      <w:bookmarkEnd w:id="3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5E36D8">
        <w:rPr>
          <w:b/>
          <w:bCs/>
          <w:color w:val="000000"/>
          <w:lang w:val="el-GR"/>
        </w:rPr>
        <w:t>26-01-2023</w:t>
      </w:r>
      <w:r w:rsidRPr="006B3C5C">
        <w:rPr>
          <w:lang w:val="el-GR"/>
        </w:rPr>
        <w:t>, η οποία έλαβε Συστημικό Αύξοντα Αριθμό</w:t>
      </w:r>
      <w:bookmarkStart w:id="36" w:name="_Hlk75874030"/>
      <w:r w:rsidRPr="006B3C5C">
        <w:rPr>
          <w:lang w:val="el-GR"/>
        </w:rPr>
        <w:t>:</w:t>
      </w:r>
      <w:bookmarkEnd w:id="36"/>
      <w:r w:rsidR="002E65F4">
        <w:rPr>
          <w:lang w:val="el-GR"/>
        </w:rPr>
        <w:t xml:space="preserve"> </w:t>
      </w:r>
      <w:r w:rsidR="002E65F4" w:rsidRPr="00707DC2">
        <w:rPr>
          <w:b/>
          <w:bCs/>
          <w:lang w:val="el-GR"/>
        </w:rPr>
        <w:t>182038</w:t>
      </w:r>
      <w:r w:rsidR="002E65F4">
        <w:rPr>
          <w:lang w:val="el-GR"/>
        </w:rPr>
        <w:t xml:space="preserve">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pPr>
        <w:rPr>
          <w:lang w:val="el-GR"/>
        </w:rPr>
      </w:pPr>
    </w:p>
    <w:p w14:paraId="55015F6A" w14:textId="159A5838"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7" w:name="_Hlk75874098"/>
      <w:r w:rsidR="00181C40" w:rsidRPr="00181C40">
        <w:rPr>
          <w:lang w:val="el-GR"/>
        </w:rPr>
        <w:t xml:space="preserve">(ιστ) </w:t>
      </w:r>
      <w:bookmarkEnd w:id="37"/>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99331B">
        <w:rPr>
          <w:b/>
          <w:bCs/>
          <w:color w:val="000000"/>
          <w:lang w:val="el-GR"/>
        </w:rPr>
        <w:t>26-01-2023.</w:t>
      </w:r>
    </w:p>
    <w:p w14:paraId="30B63B4D" w14:textId="77777777" w:rsidR="008338F0" w:rsidRPr="00603221" w:rsidRDefault="008338F0">
      <w:pPr>
        <w:rPr>
          <w:lang w:val="el-GR"/>
        </w:rPr>
      </w:pPr>
    </w:p>
    <w:p w14:paraId="5A0DD1FC" w14:textId="243E57E7"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A500B7">
        <w:rPr>
          <w:b/>
          <w:bCs/>
          <w:color w:val="000000"/>
        </w:rPr>
        <w:t>26-01-2023.</w:t>
      </w:r>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38" w:name="_Toc97194262"/>
      <w:bookmarkStart w:id="39" w:name="_Toc97194411"/>
      <w:bookmarkStart w:id="40" w:name="_Toc125623864"/>
      <w:r w:rsidRPr="00603221">
        <w:rPr>
          <w:rFonts w:cs="Tahoma"/>
          <w:lang w:val="el-GR"/>
        </w:rPr>
        <w:t>Αρχές εφαρμοζόμενες στη διαδικασία σύναψης</w:t>
      </w:r>
      <w:bookmarkEnd w:id="38"/>
      <w:bookmarkEnd w:id="39"/>
      <w:bookmarkEnd w:id="40"/>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1" w:name="_Toc97194412"/>
      <w:bookmarkStart w:id="42" w:name="_Toc125623865"/>
      <w:r w:rsidRPr="00603221">
        <w:rPr>
          <w:rFonts w:cs="Tahoma"/>
          <w:sz w:val="22"/>
          <w:szCs w:val="22"/>
        </w:rPr>
        <w:t>ΓΕΝΙΚΟΙ ΚΑΙ ΕΙΔΙΚΟΙ ΟΡΟΙ ΣΥΜΜΕΤΟΧΗΣ</w:t>
      </w:r>
      <w:bookmarkEnd w:id="41"/>
      <w:bookmarkEnd w:id="42"/>
    </w:p>
    <w:p w14:paraId="240D7CED" w14:textId="77777777" w:rsidR="00092ADB" w:rsidRPr="00603221" w:rsidRDefault="00092ADB" w:rsidP="003A109E">
      <w:pPr>
        <w:pStyle w:val="2"/>
        <w:rPr>
          <w:rFonts w:cs="Tahoma"/>
          <w:lang w:val="el-GR"/>
        </w:rPr>
      </w:pPr>
      <w:bookmarkStart w:id="43" w:name="__RefHeading___Toc491949729"/>
      <w:bookmarkStart w:id="44" w:name="__RefHeading___Toc491949730"/>
      <w:bookmarkStart w:id="45" w:name="_Hlk494445205"/>
      <w:bookmarkEnd w:id="43"/>
      <w:bookmarkEnd w:id="44"/>
      <w:r w:rsidRPr="00603221">
        <w:rPr>
          <w:rFonts w:cs="Tahoma"/>
          <w:lang w:val="el-GR"/>
        </w:rPr>
        <w:tab/>
      </w:r>
      <w:bookmarkStart w:id="46" w:name="_Toc97194263"/>
      <w:bookmarkStart w:id="47" w:name="_Toc97194413"/>
      <w:bookmarkStart w:id="48" w:name="_Toc125623866"/>
      <w:r w:rsidRPr="00603221">
        <w:rPr>
          <w:rFonts w:cs="Tahoma"/>
          <w:lang w:val="el-GR"/>
        </w:rPr>
        <w:t>Γενικές Πληροφορίες</w:t>
      </w:r>
      <w:bookmarkEnd w:id="46"/>
      <w:bookmarkEnd w:id="47"/>
      <w:bookmarkEnd w:id="48"/>
    </w:p>
    <w:p w14:paraId="347E50D6" w14:textId="77777777" w:rsidR="008338F0" w:rsidRPr="00603221" w:rsidRDefault="003355E7" w:rsidP="000631F7">
      <w:pPr>
        <w:pStyle w:val="3"/>
        <w:ind w:left="1276"/>
        <w:rPr>
          <w:lang w:val="el-GR"/>
        </w:rPr>
      </w:pPr>
      <w:bookmarkStart w:id="49" w:name="_Toc97194264"/>
      <w:bookmarkStart w:id="50" w:name="_Toc97194414"/>
      <w:bookmarkStart w:id="51" w:name="_Toc125623867"/>
      <w:bookmarkEnd w:id="45"/>
      <w:r w:rsidRPr="00603221">
        <w:rPr>
          <w:lang w:val="el-GR"/>
        </w:rPr>
        <w:t>Έγγραφα της σύμβασης</w:t>
      </w:r>
      <w:bookmarkEnd w:id="49"/>
      <w:bookmarkEnd w:id="50"/>
      <w:bookmarkEnd w:id="51"/>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77777777"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 .......</w:t>
      </w:r>
    </w:p>
    <w:p w14:paraId="5C0B8E50" w14:textId="7CBF431B"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5F534ECE" w14:textId="2C1207DC" w:rsidR="000631F7" w:rsidRPr="0015041D" w:rsidRDefault="003355E7" w:rsidP="000631F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B63F62B" w14:textId="77777777" w:rsidR="003F2A53" w:rsidRPr="00603221" w:rsidRDefault="003F2A53" w:rsidP="000631F7">
      <w:pPr>
        <w:spacing w:after="40"/>
        <w:rPr>
          <w:lang w:val="el-GR"/>
        </w:rPr>
      </w:pPr>
    </w:p>
    <w:p w14:paraId="2E99B3E7" w14:textId="77777777" w:rsidR="008338F0" w:rsidRPr="00603221" w:rsidRDefault="003355E7" w:rsidP="000631F7">
      <w:pPr>
        <w:pStyle w:val="3"/>
        <w:ind w:left="1276"/>
        <w:rPr>
          <w:lang w:val="el-GR"/>
        </w:rPr>
      </w:pPr>
      <w:bookmarkStart w:id="52" w:name="_Toc97194265"/>
      <w:bookmarkStart w:id="53" w:name="_Toc97194415"/>
      <w:bookmarkStart w:id="54" w:name="_Toc125623868"/>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2"/>
      <w:bookmarkEnd w:id="53"/>
      <w:bookmarkEnd w:id="54"/>
    </w:p>
    <w:p w14:paraId="59977BE9" w14:textId="4CA5C51C"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5" w:name="_Ref75870613"/>
      <w:bookmarkStart w:id="56" w:name="_Toc97194266"/>
      <w:bookmarkStart w:id="57" w:name="_Toc97194416"/>
      <w:bookmarkStart w:id="58" w:name="_Toc125623869"/>
      <w:r w:rsidRPr="00603221">
        <w:rPr>
          <w:lang w:val="el-GR"/>
        </w:rPr>
        <w:t>Παροχή Διευκρινίσεων</w:t>
      </w:r>
      <w:bookmarkEnd w:id="55"/>
      <w:bookmarkEnd w:id="56"/>
      <w:bookmarkEnd w:id="57"/>
      <w:bookmarkEnd w:id="58"/>
    </w:p>
    <w:p w14:paraId="04A6955A" w14:textId="25DC000B"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9B5E13" w:rsidRPr="009B5E13">
        <w:rPr>
          <w:b/>
          <w:bCs/>
          <w:lang w:val="el-GR"/>
        </w:rPr>
        <w:t xml:space="preserve">03-02-2023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59" w:name="_Ref75870681"/>
      <w:bookmarkStart w:id="60" w:name="_Toc97194267"/>
      <w:bookmarkStart w:id="61" w:name="_Toc97194417"/>
      <w:bookmarkStart w:id="62" w:name="_Toc125623870"/>
      <w:r w:rsidRPr="00603221">
        <w:rPr>
          <w:lang w:val="el-GR"/>
        </w:rPr>
        <w:t>Γλώσσα</w:t>
      </w:r>
      <w:bookmarkEnd w:id="59"/>
      <w:bookmarkEnd w:id="60"/>
      <w:bookmarkEnd w:id="61"/>
      <w:bookmarkEnd w:id="62"/>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3" w:name="_Ref496624630"/>
      <w:bookmarkStart w:id="64" w:name="_Ref496624815"/>
      <w:bookmarkStart w:id="65" w:name="_Ref496625091"/>
      <w:bookmarkStart w:id="66" w:name="_Toc97194268"/>
      <w:bookmarkStart w:id="67" w:name="_Toc97194418"/>
      <w:bookmarkStart w:id="68" w:name="_Toc125623871"/>
      <w:r w:rsidRPr="00603221">
        <w:rPr>
          <w:lang w:val="el-GR"/>
        </w:rPr>
        <w:t>Εγγυήσεις</w:t>
      </w:r>
      <w:bookmarkEnd w:id="63"/>
      <w:bookmarkEnd w:id="64"/>
      <w:bookmarkEnd w:id="65"/>
      <w:bookmarkEnd w:id="66"/>
      <w:bookmarkEnd w:id="67"/>
      <w:bookmarkEnd w:id="68"/>
    </w:p>
    <w:p w14:paraId="00B15F19" w14:textId="77777777" w:rsidR="008338F0" w:rsidRDefault="006771AF" w:rsidP="0054025C">
      <w:pPr>
        <w:rPr>
          <w:color w:val="000000"/>
          <w:lang w:val="el-GR"/>
        </w:rPr>
      </w:pPr>
      <w:bookmarkStart w:id="6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0"/>
    </w:p>
    <w:p w14:paraId="401DC43E" w14:textId="66A1B3D3"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w:t>
      </w:r>
      <w:r w:rsidRPr="00603221">
        <w:rPr>
          <w:color w:val="000000"/>
          <w:lang w:val="el-GR"/>
        </w:rPr>
        <w:lastRenderedPageBreak/>
        <w:t xml:space="preserve">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1" w:name="_Toc97194269"/>
      <w:bookmarkStart w:id="72" w:name="_Toc97194419"/>
      <w:bookmarkStart w:id="73" w:name="_Toc125623872"/>
      <w:r w:rsidRPr="000A60A0">
        <w:rPr>
          <w:lang w:val="el-GR"/>
        </w:rPr>
        <w:t>Προστασία Προσωπικών Δεδομένων</w:t>
      </w:r>
      <w:bookmarkEnd w:id="71"/>
      <w:bookmarkEnd w:id="72"/>
      <w:bookmarkEnd w:id="73"/>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69"/>
    <w:p w14:paraId="0A47A717" w14:textId="77777777" w:rsidR="008338F0" w:rsidRPr="00603221" w:rsidRDefault="003355E7" w:rsidP="003A109E">
      <w:pPr>
        <w:pStyle w:val="2"/>
        <w:rPr>
          <w:rFonts w:cs="Tahoma"/>
          <w:lang w:val="el-GR"/>
        </w:rPr>
      </w:pPr>
      <w:r w:rsidRPr="00603221">
        <w:rPr>
          <w:rFonts w:cs="Tahoma"/>
          <w:lang w:val="el-GR"/>
        </w:rPr>
        <w:tab/>
      </w:r>
      <w:bookmarkStart w:id="74" w:name="_Toc97194270"/>
      <w:bookmarkStart w:id="75" w:name="_Toc97194420"/>
      <w:bookmarkStart w:id="76" w:name="_Toc125623873"/>
      <w:r w:rsidRPr="00603221">
        <w:rPr>
          <w:rFonts w:cs="Tahoma"/>
          <w:lang w:val="el-GR"/>
        </w:rPr>
        <w:t>Δικαίωμα Συμμετοχής - Κριτήρια Ποιοτικής Επιλογής</w:t>
      </w:r>
      <w:bookmarkEnd w:id="74"/>
      <w:bookmarkEnd w:id="75"/>
      <w:bookmarkEnd w:id="76"/>
    </w:p>
    <w:p w14:paraId="79E1C284" w14:textId="77777777" w:rsidR="008338F0" w:rsidRPr="00603221" w:rsidRDefault="003355E7" w:rsidP="0072750F">
      <w:pPr>
        <w:pStyle w:val="3"/>
        <w:ind w:left="1276"/>
        <w:rPr>
          <w:lang w:val="el-GR"/>
        </w:rPr>
      </w:pPr>
      <w:bookmarkStart w:id="77" w:name="_Ref496541397"/>
      <w:bookmarkStart w:id="78" w:name="_Toc97194271"/>
      <w:bookmarkStart w:id="79" w:name="_Toc97194421"/>
      <w:bookmarkStart w:id="80" w:name="_Toc125623874"/>
      <w:r w:rsidRPr="00603221">
        <w:rPr>
          <w:lang w:val="el-GR"/>
        </w:rPr>
        <w:t>Δικαιούμενοι συμμετοχής</w:t>
      </w:r>
      <w:bookmarkEnd w:id="77"/>
      <w:bookmarkEnd w:id="78"/>
      <w:bookmarkEnd w:id="79"/>
      <w:bookmarkEnd w:id="80"/>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7777777" w:rsidR="009F688B" w:rsidRPr="003E44A9" w:rsidRDefault="00E97E4D" w:rsidP="009F688B">
      <w:pPr>
        <w:rPr>
          <w:lang w:val="el-GR"/>
        </w:rPr>
      </w:pPr>
      <w:bookmarkStart w:id="81"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377E4916"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8F55A6">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8F55A6" w:rsidRPr="00603221">
        <w:rPr>
          <w:lang w:val="el-GR"/>
        </w:rPr>
        <w:t xml:space="preserve">ΠΑΡΑΡΤΗΜΑ </w:t>
      </w:r>
      <w:r w:rsidR="008F55A6" w:rsidRPr="00603221">
        <w:t>VI</w:t>
      </w:r>
      <w:r w:rsidR="008F55A6"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1"/>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25623875"/>
      <w:r w:rsidRPr="00603221">
        <w:rPr>
          <w:lang w:val="el-GR"/>
        </w:rPr>
        <w:t>Εγγύηση συμμετοχής</w:t>
      </w:r>
      <w:bookmarkEnd w:id="82"/>
      <w:bookmarkEnd w:id="83"/>
      <w:bookmarkEnd w:id="84"/>
      <w:bookmarkEnd w:id="85"/>
    </w:p>
    <w:p w14:paraId="5EDE29F4" w14:textId="77777777" w:rsidR="008F55A6" w:rsidRPr="008F55A6" w:rsidRDefault="003355E7" w:rsidP="008F55A6">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8F55A6">
        <w:rPr>
          <w:lang w:val="el-GR"/>
        </w:rPr>
        <w:br w:type="page"/>
      </w:r>
    </w:p>
    <w:p w14:paraId="075B8B68" w14:textId="6923179F" w:rsidR="00C960CF" w:rsidRPr="00603221" w:rsidRDefault="008F55A6" w:rsidP="003F2A53">
      <w:pPr>
        <w:tabs>
          <w:tab w:val="left" w:pos="0"/>
          <w:tab w:val="left" w:pos="1134"/>
        </w:tabs>
        <w:spacing w:before="240"/>
        <w:rPr>
          <w:lang w:val="el-GR"/>
        </w:rPr>
      </w:pPr>
      <w:r w:rsidRPr="003329FF">
        <w:rPr>
          <w:lang w:val="el-GR"/>
        </w:rPr>
        <w:lastRenderedPageBreak/>
        <w:t xml:space="preserve">ΠΑΡΑΡΤΗΜΑ </w:t>
      </w:r>
      <w:r w:rsidRPr="008F55A6">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74FEFF73"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527CB1">
        <w:rPr>
          <w:b/>
          <w:bCs/>
          <w:lang w:val="el-GR"/>
        </w:rPr>
        <w:t>χίλια</w:t>
      </w:r>
      <w:r w:rsidR="003E44A9" w:rsidRPr="00723994">
        <w:rPr>
          <w:b/>
          <w:bCs/>
          <w:lang w:val="el-GR"/>
        </w:rPr>
        <w:t xml:space="preserve"> </w:t>
      </w:r>
      <w:r w:rsidR="002A63C2" w:rsidRPr="00723994">
        <w:rPr>
          <w:b/>
          <w:bCs/>
          <w:lang w:val="el-GR"/>
        </w:rPr>
        <w:t xml:space="preserve">διακόσια </w:t>
      </w:r>
      <w:r w:rsidR="00527CB1">
        <w:rPr>
          <w:b/>
          <w:bCs/>
          <w:lang w:val="el-GR"/>
        </w:rPr>
        <w:t>τριάντα πέντε</w:t>
      </w:r>
      <w:r w:rsidR="003E44A9" w:rsidRPr="00723994">
        <w:rPr>
          <w:b/>
          <w:bCs/>
          <w:lang w:val="el-GR"/>
        </w:rPr>
        <w:t xml:space="preserve"> Ευρώ </w:t>
      </w:r>
      <w:r w:rsidRPr="00723994">
        <w:rPr>
          <w:b/>
          <w:bCs/>
          <w:lang w:val="el-GR"/>
        </w:rPr>
        <w:t>(</w:t>
      </w:r>
      <w:r w:rsidR="00527CB1">
        <w:rPr>
          <w:b/>
          <w:bCs/>
          <w:lang w:val="el-GR"/>
        </w:rPr>
        <w:t>1</w:t>
      </w:r>
      <w:r w:rsidR="002A63C2" w:rsidRPr="00723994">
        <w:rPr>
          <w:b/>
          <w:bCs/>
          <w:lang w:val="el-GR"/>
        </w:rPr>
        <w:t>.2</w:t>
      </w:r>
      <w:r w:rsidR="00527CB1">
        <w:rPr>
          <w:b/>
          <w:bCs/>
          <w:lang w:val="el-GR"/>
        </w:rPr>
        <w:t>35</w:t>
      </w:r>
      <w:r w:rsidR="002A63C2" w:rsidRPr="00723994">
        <w:rPr>
          <w:b/>
          <w:bCs/>
          <w:lang w:val="el-GR"/>
        </w:rPr>
        <w:t>,00 €</w:t>
      </w:r>
      <w:r w:rsidRPr="0072399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9BD8A51"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8F55A6">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2BBB54F5"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8F55A6">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2DAD4B6C"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F55A6">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F55A6">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8F55A6">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F55A6">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w:t>
      </w:r>
      <w:r w:rsidR="00C32872" w:rsidRPr="00C32872">
        <w:rPr>
          <w:lang w:val="el-GR"/>
        </w:rPr>
        <w:lastRenderedPageBreak/>
        <w:t xml:space="preserve">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F55A6">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8F55A6">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25623876"/>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w:t>
      </w:r>
      <w:r w:rsidR="00105242" w:rsidRPr="00105242">
        <w:rPr>
          <w:lang w:val="el-GR"/>
        </w:rPr>
        <w:lastRenderedPageBreak/>
        <w:t>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5" w:name="_Ref503518036"/>
      <w:r w:rsidRPr="00603221">
        <w:rPr>
          <w:lang w:val="el-GR"/>
        </w:rPr>
        <w:t>Σ</w:t>
      </w:r>
      <w:r w:rsidR="005A0ACC" w:rsidRPr="00603221">
        <w:rPr>
          <w:lang w:val="el-GR"/>
        </w:rPr>
        <w:t>τις ακόλουθες περιπτώσεις</w:t>
      </w:r>
      <w:bookmarkEnd w:id="95"/>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6"/>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5E973653"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8F55A6">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8F55A6" w:rsidRPr="009E58E5">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7CE021" w14:textId="77777777" w:rsidR="006D3DA7" w:rsidRDefault="006D3DA7" w:rsidP="006D3DA7">
      <w:pPr>
        <w:pStyle w:val="aff"/>
        <w:tabs>
          <w:tab w:val="left" w:pos="0"/>
          <w:tab w:val="left" w:pos="709"/>
          <w:tab w:val="left" w:pos="1134"/>
        </w:tabs>
        <w:spacing w:before="240"/>
        <w:ind w:left="0"/>
        <w:rPr>
          <w:lang w:val="el-GR"/>
        </w:rPr>
      </w:pPr>
    </w:p>
    <w:p w14:paraId="256BE5A4" w14:textId="562B715D"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48B09A79"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8F55A6">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8F55A6">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7"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7"/>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98" w:name="_Toc97194274"/>
      <w:bookmarkStart w:id="99" w:name="_Toc97194424"/>
      <w:bookmarkStart w:id="100" w:name="_Toc125623877"/>
      <w:r w:rsidRPr="00603221">
        <w:rPr>
          <w:rFonts w:cs="Tahoma"/>
          <w:szCs w:val="22"/>
          <w:lang w:val="el-GR"/>
        </w:rPr>
        <w:lastRenderedPageBreak/>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8"/>
      <w:bookmarkEnd w:id="99"/>
      <w:bookmarkEnd w:id="100"/>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1" w:name="_Ref74510337"/>
      <w:bookmarkStart w:id="102" w:name="_Toc97194275"/>
      <w:bookmarkStart w:id="103" w:name="_Toc97194425"/>
      <w:bookmarkStart w:id="104" w:name="_Toc125623878"/>
      <w:r w:rsidRPr="00603221" w:rsidDel="00893E05">
        <w:rPr>
          <w:lang w:val="el-GR"/>
        </w:rPr>
        <w:t>Καταλληλόλητα άσκησης επαγγελματικής δραστηριότητας</w:t>
      </w:r>
      <w:bookmarkEnd w:id="101"/>
      <w:bookmarkEnd w:id="102"/>
      <w:bookmarkEnd w:id="103"/>
      <w:bookmarkEnd w:id="104"/>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05"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5"/>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0CFCEE56"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6" w:name="_Toc74566826"/>
      <w:bookmarkStart w:id="107" w:name="_Ref496541309"/>
      <w:bookmarkStart w:id="108" w:name="_Ref496541508"/>
      <w:bookmarkStart w:id="109" w:name="_Toc97194277"/>
      <w:bookmarkStart w:id="110" w:name="_Toc97194426"/>
      <w:bookmarkStart w:id="111" w:name="_Toc125623879"/>
      <w:bookmarkEnd w:id="106"/>
      <w:r w:rsidRPr="00603221">
        <w:rPr>
          <w:lang w:val="el-GR"/>
        </w:rPr>
        <w:t>Οικονομική και χρηματοοικονομική επάρκεια</w:t>
      </w:r>
      <w:bookmarkEnd w:id="107"/>
      <w:bookmarkEnd w:id="108"/>
      <w:bookmarkEnd w:id="109"/>
      <w:bookmarkEnd w:id="110"/>
      <w:bookmarkEnd w:id="111"/>
    </w:p>
    <w:p w14:paraId="03EB84BA" w14:textId="057C4BC2" w:rsidR="00E83D26" w:rsidRDefault="00F86B7A" w:rsidP="00D6202B">
      <w:pPr>
        <w:rPr>
          <w:lang w:val="el-GR"/>
        </w:rPr>
      </w:pPr>
      <w:bookmarkStart w:id="112" w:name="_Toc97194278"/>
      <w:r w:rsidRPr="00AF7A8A">
        <w:rPr>
          <w:lang w:val="el-GR"/>
        </w:rPr>
        <w:t xml:space="preserve">Οι οικονομικοί φορείς που συμμετέχουν στη διαδικασία σύναψης της παρούσας απαιτείται να έχουν </w:t>
      </w:r>
      <w:r w:rsidR="00E17EA6" w:rsidRPr="00AF7A8A">
        <w:rPr>
          <w:lang w:val="el-GR"/>
        </w:rPr>
        <w:t xml:space="preserve">μέσο γενικό ετήσιο κύκλο εργασιών για τις τρεις </w:t>
      </w:r>
      <w:r w:rsidR="00966FED" w:rsidRPr="00AF7A8A">
        <w:rPr>
          <w:lang w:val="el-GR"/>
        </w:rPr>
        <w:t xml:space="preserve">(3) </w:t>
      </w:r>
      <w:r w:rsidR="00E17EA6" w:rsidRPr="00AF7A8A">
        <w:rPr>
          <w:lang w:val="el-GR"/>
        </w:rPr>
        <w:t>τελευταίες οικονομικές χρήσεις</w:t>
      </w:r>
      <w:r w:rsidR="00732902" w:rsidRPr="00732902">
        <w:rPr>
          <w:lang w:val="el-GR"/>
        </w:rPr>
        <w:t xml:space="preserve"> (2020-2021-2022)</w:t>
      </w:r>
      <w:r w:rsidR="00E17EA6" w:rsidRPr="00AF7A8A">
        <w:rPr>
          <w:lang w:val="el-GR"/>
        </w:rPr>
        <w:t xml:space="preserve"> ή, τις οικονομικές χρήσεις κατά τις οποίες ο οικονομικός φορέας δραστηριοποιείται, αν είναι λιγότερες από τρεις</w:t>
      </w:r>
      <w:r w:rsidR="00AF7A8A">
        <w:rPr>
          <w:lang w:val="el-GR"/>
        </w:rPr>
        <w:t>, κατ’ ελάχιστον ίσο με το διακόσια τοις εκατό (</w:t>
      </w:r>
      <w:r w:rsidR="0069435C" w:rsidRPr="00AF7A8A">
        <w:rPr>
          <w:lang w:val="el-GR"/>
        </w:rPr>
        <w:t>200%</w:t>
      </w:r>
      <w:r w:rsidR="00AF7A8A">
        <w:rPr>
          <w:lang w:val="el-GR"/>
        </w:rPr>
        <w:t>)</w:t>
      </w:r>
      <w:r w:rsidRPr="00AF7A8A">
        <w:rPr>
          <w:lang w:val="el-GR"/>
        </w:rPr>
        <w:t xml:space="preserve"> </w:t>
      </w:r>
      <w:r w:rsidR="003E44A9" w:rsidRPr="00AF7A8A">
        <w:rPr>
          <w:lang w:val="el-GR"/>
        </w:rPr>
        <w:t xml:space="preserve">της εκτιμώμενης αξίας </w:t>
      </w:r>
      <w:r w:rsidR="00AF7A8A">
        <w:rPr>
          <w:lang w:val="el-GR"/>
        </w:rPr>
        <w:t>της</w:t>
      </w:r>
      <w:r w:rsidR="00AF7A8A" w:rsidRPr="00AF7A8A">
        <w:rPr>
          <w:lang w:val="el-GR"/>
        </w:rPr>
        <w:t xml:space="preserve"> </w:t>
      </w:r>
      <w:r w:rsidRPr="00AF7A8A">
        <w:rPr>
          <w:lang w:val="el-GR"/>
        </w:rPr>
        <w:t xml:space="preserve">υπό ανάθεση </w:t>
      </w:r>
      <w:r w:rsidR="00AF7A8A">
        <w:rPr>
          <w:lang w:val="el-GR"/>
        </w:rPr>
        <w:t xml:space="preserve">σύμβασης μη περιλαμβανομένου </w:t>
      </w:r>
      <w:r w:rsidR="003E44A9" w:rsidRPr="00EF0725">
        <w:rPr>
          <w:lang w:val="el-GR"/>
        </w:rPr>
        <w:t>Φ</w:t>
      </w:r>
      <w:r w:rsidR="00AF7A8A">
        <w:rPr>
          <w:lang w:val="el-GR"/>
        </w:rPr>
        <w:t>.</w:t>
      </w:r>
      <w:r w:rsidR="003E44A9" w:rsidRPr="00AF7A8A">
        <w:rPr>
          <w:lang w:val="el-GR"/>
        </w:rPr>
        <w:t>Π</w:t>
      </w:r>
      <w:r w:rsidR="00AF7A8A">
        <w:rPr>
          <w:lang w:val="el-GR"/>
        </w:rPr>
        <w:t>.</w:t>
      </w:r>
      <w:r w:rsidR="003E44A9" w:rsidRPr="00AF7A8A">
        <w:rPr>
          <w:lang w:val="el-GR"/>
        </w:rPr>
        <w:t>Α</w:t>
      </w:r>
      <w:r w:rsidR="00AF7A8A">
        <w:rPr>
          <w:lang w:val="el-GR"/>
        </w:rPr>
        <w:t xml:space="preserve">., </w:t>
      </w:r>
      <w:r w:rsidRPr="00EF0725">
        <w:rPr>
          <w:lang w:val="el-GR"/>
        </w:rPr>
        <w:t xml:space="preserve">για </w:t>
      </w:r>
      <w:r w:rsidR="00AF7A8A">
        <w:rPr>
          <w:lang w:val="el-GR"/>
        </w:rPr>
        <w:t>την οποία</w:t>
      </w:r>
      <w:r w:rsidRPr="00AF7A8A">
        <w:rPr>
          <w:lang w:val="el-GR"/>
        </w:rPr>
        <w:t xml:space="preserve"> υποβάλλει προσφορά.</w:t>
      </w:r>
      <w:r w:rsidR="00E83D26" w:rsidRPr="00AF7A8A">
        <w:rPr>
          <w:lang w:val="el-GR"/>
        </w:rPr>
        <w:t xml:space="preserve"> </w:t>
      </w:r>
      <w:bookmarkEnd w:id="112"/>
    </w:p>
    <w:p w14:paraId="7D4F7C41" w14:textId="5B6F810D"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5F6BF2">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3" w:name="_Ref496541329"/>
      <w:bookmarkStart w:id="114" w:name="_Ref496541556"/>
      <w:bookmarkStart w:id="115" w:name="_Toc97194279"/>
      <w:bookmarkStart w:id="116" w:name="_Toc97194427"/>
      <w:bookmarkStart w:id="117" w:name="_Toc125623880"/>
      <w:r w:rsidRPr="00603221">
        <w:rPr>
          <w:lang w:val="el-GR"/>
        </w:rPr>
        <w:t>Τεχνική και επαγγελματική ικανότητα</w:t>
      </w:r>
      <w:bookmarkEnd w:id="113"/>
      <w:bookmarkEnd w:id="114"/>
      <w:bookmarkEnd w:id="115"/>
      <w:bookmarkEnd w:id="116"/>
      <w:bookmarkEnd w:id="117"/>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18" w:name="_Ref61980826"/>
      <w:bookmarkStart w:id="119" w:name="_Toc97194280"/>
      <w:bookmarkStart w:id="120" w:name="_Ref40965350"/>
      <w:bookmarkStart w:id="121" w:name="_Toc125623881"/>
      <w:r>
        <w:rPr>
          <w:lang w:val="el-GR" w:eastAsia="en-US"/>
        </w:rPr>
        <w:t>Τεχνική Ικανότητα</w:t>
      </w:r>
      <w:bookmarkEnd w:id="118"/>
      <w:bookmarkEnd w:id="119"/>
      <w:bookmarkEnd w:id="121"/>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2"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DD802E6"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2"/>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w:t>
      </w:r>
      <w:r w:rsidR="00BB7146">
        <w:rPr>
          <w:bCs/>
          <w:lang w:val="el-GR"/>
        </w:rPr>
        <w:t>:</w:t>
      </w:r>
      <w:r w:rsidR="00AF7A8A">
        <w:rPr>
          <w:bCs/>
          <w:lang w:val="el-GR"/>
        </w:rPr>
        <w:t xml:space="preserve"> </w:t>
      </w:r>
    </w:p>
    <w:p w14:paraId="1EC78616" w14:textId="26A04407" w:rsidR="00D75A0F" w:rsidRDefault="00BB7146">
      <w:pPr>
        <w:numPr>
          <w:ilvl w:val="0"/>
          <w:numId w:val="31"/>
        </w:numPr>
        <w:suppressAutoHyphens w:val="0"/>
        <w:spacing w:after="0"/>
        <w:ind w:left="426"/>
        <w:contextualSpacing/>
        <w:rPr>
          <w:bCs/>
          <w:lang w:val="el-GR"/>
        </w:rPr>
      </w:pPr>
      <w:r>
        <w:rPr>
          <w:bCs/>
          <w:lang w:val="el-GR"/>
        </w:rPr>
        <w:lastRenderedPageBreak/>
        <w:t>Να έχουν ολοκληρώσει τουλάχιστον ένα (1) έργο αντίστοιχου προϋπολογισμού</w:t>
      </w:r>
      <w:r w:rsidR="00C267C9">
        <w:rPr>
          <w:bCs/>
          <w:lang w:val="el-GR"/>
        </w:rPr>
        <w:t xml:space="preserve"> σε Φορέα του ελληνικού δημοσίου</w:t>
      </w:r>
      <w:r>
        <w:rPr>
          <w:bCs/>
          <w:lang w:val="el-GR"/>
        </w:rPr>
        <w:t xml:space="preserve"> </w:t>
      </w:r>
      <w:r w:rsidR="00D75A0F" w:rsidRPr="00D75A0F">
        <w:rPr>
          <w:bCs/>
          <w:lang w:val="el-GR"/>
        </w:rPr>
        <w:t>που να αφορ</w:t>
      </w:r>
      <w:r w:rsidR="00EC5F01">
        <w:rPr>
          <w:bCs/>
          <w:lang w:val="el-GR"/>
        </w:rPr>
        <w:t xml:space="preserve">ά </w:t>
      </w:r>
      <w:r w:rsidR="00D75A0F" w:rsidRPr="00D75A0F">
        <w:rPr>
          <w:bCs/>
          <w:lang w:val="el-GR"/>
        </w:rPr>
        <w:t>το σχεδιασμό</w:t>
      </w:r>
      <w:r w:rsidR="007B453F">
        <w:rPr>
          <w:bCs/>
          <w:lang w:val="el-GR"/>
        </w:rPr>
        <w:t xml:space="preserve">, </w:t>
      </w:r>
      <w:r w:rsidR="00AC3AFC">
        <w:rPr>
          <w:bCs/>
          <w:lang w:val="el-GR"/>
        </w:rPr>
        <w:t>την</w:t>
      </w:r>
      <w:r w:rsidR="00D75A0F" w:rsidRPr="00D75A0F">
        <w:rPr>
          <w:bCs/>
          <w:lang w:val="el-GR"/>
        </w:rPr>
        <w:t xml:space="preserve"> υλοποίηση</w:t>
      </w:r>
      <w:r w:rsidR="00B23EC8">
        <w:rPr>
          <w:bCs/>
          <w:lang w:val="el-GR"/>
        </w:rPr>
        <w:t xml:space="preserve"> και την υποστήριξη της παραγωγικής λειτουργίας</w:t>
      </w:r>
      <w:r w:rsidR="00D75A0F" w:rsidRPr="00D75A0F">
        <w:rPr>
          <w:bCs/>
          <w:lang w:val="el-GR"/>
        </w:rPr>
        <w:t xml:space="preserve"> </w:t>
      </w:r>
      <w:r w:rsidR="00AC3AFC" w:rsidRPr="00AC3AFC">
        <w:rPr>
          <w:bCs/>
          <w:lang w:val="el-GR"/>
        </w:rPr>
        <w:t>ψηφιακής πλατφόρμας αυτοματοποιημένων ερωτοαπαντήσεων για την υποβοήθηση της επικοινωνίας πολιτών</w:t>
      </w:r>
      <w:r w:rsidR="00D75A0F" w:rsidRPr="00D75A0F">
        <w:rPr>
          <w:bCs/>
          <w:lang w:val="el-GR"/>
        </w:rPr>
        <w:t xml:space="preserve"> </w:t>
      </w:r>
    </w:p>
    <w:p w14:paraId="4FDBBD34" w14:textId="7E1A7916" w:rsidR="00BB7146" w:rsidRPr="00D75A0F" w:rsidRDefault="00BB7146">
      <w:pPr>
        <w:numPr>
          <w:ilvl w:val="0"/>
          <w:numId w:val="31"/>
        </w:numPr>
        <w:suppressAutoHyphens w:val="0"/>
        <w:spacing w:after="0"/>
        <w:ind w:left="426"/>
        <w:contextualSpacing/>
        <w:rPr>
          <w:bCs/>
          <w:lang w:val="el-GR"/>
        </w:rPr>
      </w:pPr>
      <w:r>
        <w:rPr>
          <w:bCs/>
          <w:lang w:val="el-GR"/>
        </w:rPr>
        <w:t xml:space="preserve">Να έχουν αναλάβει τουλάχιστον </w:t>
      </w:r>
      <w:r w:rsidR="007B453F">
        <w:rPr>
          <w:bCs/>
          <w:lang w:val="el-GR"/>
        </w:rPr>
        <w:t>τρία</w:t>
      </w:r>
      <w:r>
        <w:rPr>
          <w:bCs/>
          <w:lang w:val="el-GR"/>
        </w:rPr>
        <w:t xml:space="preserve"> (</w:t>
      </w:r>
      <w:r w:rsidR="007B453F">
        <w:rPr>
          <w:bCs/>
          <w:lang w:val="el-GR"/>
        </w:rPr>
        <w:t>3</w:t>
      </w:r>
      <w:r>
        <w:rPr>
          <w:bCs/>
          <w:lang w:val="el-GR"/>
        </w:rPr>
        <w:t>) έργα που να αφορούν το σχεδιασμό</w:t>
      </w:r>
      <w:r w:rsidR="007B453F">
        <w:rPr>
          <w:bCs/>
          <w:lang w:val="el-GR"/>
        </w:rPr>
        <w:t>, την υλοποίηση και υποστήριξη της παραγωγικής λειτουργίας</w:t>
      </w:r>
      <w:r w:rsidR="007B453F" w:rsidRPr="00D75A0F">
        <w:rPr>
          <w:bCs/>
          <w:lang w:val="el-GR"/>
        </w:rPr>
        <w:t xml:space="preserve"> </w:t>
      </w:r>
      <w:r w:rsidR="007B453F" w:rsidRPr="00AC3AFC">
        <w:rPr>
          <w:bCs/>
          <w:lang w:val="el-GR"/>
        </w:rPr>
        <w:t>ψηφιακής πλατφόρμας αυτοματοποιημένων ερωτοαπαντήσεων για την υποβοήθηση της επικοινωνίας πολιτών</w:t>
      </w:r>
      <w:r w:rsidR="007B453F">
        <w:rPr>
          <w:bCs/>
          <w:lang w:val="el-GR"/>
        </w:rPr>
        <w:t xml:space="preserve"> με Φορείς του Ελληνικού Δημοσίου.</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066BCC04" w14:textId="77777777" w:rsidR="00C32AE0" w:rsidRPr="00157F39" w:rsidRDefault="00C32AE0" w:rsidP="00166AA6">
      <w:pPr>
        <w:rPr>
          <w:lang w:val="el-GR" w:eastAsia="en-US"/>
        </w:rPr>
      </w:pP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3" w:name="_Toc97194281"/>
      <w:bookmarkStart w:id="124" w:name="_Ref122528826"/>
      <w:bookmarkStart w:id="125" w:name="_Toc125623882"/>
      <w:bookmarkEnd w:id="120"/>
      <w:r w:rsidRPr="00CC2818">
        <w:rPr>
          <w:lang w:val="el-GR" w:eastAsia="en-US"/>
        </w:rPr>
        <w:t>Επαγγελματική Ικανότητα – Ομάδα Έργου</w:t>
      </w:r>
      <w:bookmarkEnd w:id="123"/>
      <w:bookmarkEnd w:id="124"/>
      <w:bookmarkEnd w:id="125"/>
    </w:p>
    <w:p w14:paraId="3DD94C43" w14:textId="77777777" w:rsidR="00451F31" w:rsidRPr="00BE6670" w:rsidRDefault="00451F31" w:rsidP="00451F31">
      <w:pPr>
        <w:spacing w:line="252" w:lineRule="auto"/>
        <w:rPr>
          <w:lang w:val="el-GR"/>
        </w:rPr>
      </w:pPr>
      <w:bookmarkStart w:id="126"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52E9C422" w14:textId="77777777" w:rsidR="008C6F6A" w:rsidRPr="008C6F6A" w:rsidRDefault="008C6F6A">
      <w:pPr>
        <w:numPr>
          <w:ilvl w:val="0"/>
          <w:numId w:val="31"/>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16419AC0" w:rsidR="008C6F6A" w:rsidRDefault="008C6F6A">
      <w:pPr>
        <w:numPr>
          <w:ilvl w:val="1"/>
          <w:numId w:val="31"/>
        </w:numPr>
        <w:suppressAutoHyphens w:val="0"/>
        <w:spacing w:after="0"/>
        <w:contextualSpacing/>
        <w:rPr>
          <w:bCs/>
          <w:lang w:val="el-GR"/>
        </w:rPr>
      </w:pPr>
      <w:r w:rsidRPr="008C6F6A">
        <w:rPr>
          <w:bCs/>
          <w:lang w:val="el-GR"/>
        </w:rPr>
        <w:t>Να κατέχει Πανεπιστημιακό τίτλο σπουδών</w:t>
      </w:r>
      <w:r w:rsidR="007B453F">
        <w:rPr>
          <w:bCs/>
          <w:lang w:val="el-GR"/>
        </w:rPr>
        <w:t xml:space="preserve"> (ΠΕ Πληροφορικής)</w:t>
      </w:r>
    </w:p>
    <w:p w14:paraId="44B75B1E" w14:textId="2713C2E5" w:rsidR="007B453F" w:rsidRDefault="007B453F">
      <w:pPr>
        <w:numPr>
          <w:ilvl w:val="1"/>
          <w:numId w:val="31"/>
        </w:numPr>
        <w:suppressAutoHyphens w:val="0"/>
        <w:spacing w:after="0"/>
        <w:contextualSpacing/>
        <w:rPr>
          <w:bCs/>
          <w:lang w:val="el-GR"/>
        </w:rPr>
      </w:pPr>
      <w:r>
        <w:rPr>
          <w:bCs/>
          <w:lang w:val="el-GR"/>
        </w:rPr>
        <w:t>Να διαθέτει τουλάχιστον δεκαετή (10</w:t>
      </w:r>
      <w:r>
        <w:rPr>
          <w:bCs/>
          <w:vertAlign w:val="superscript"/>
          <w:lang w:val="el-GR"/>
        </w:rPr>
        <w:t xml:space="preserve"> </w:t>
      </w:r>
      <w:r>
        <w:rPr>
          <w:bCs/>
          <w:lang w:val="el-GR"/>
        </w:rPr>
        <w:t>έτη) γενική επαγγελματική εμπειρία</w:t>
      </w:r>
    </w:p>
    <w:p w14:paraId="05FD74E4" w14:textId="57610946" w:rsidR="008C6F6A" w:rsidRDefault="008C6F6A">
      <w:pPr>
        <w:numPr>
          <w:ilvl w:val="1"/>
          <w:numId w:val="31"/>
        </w:numPr>
        <w:suppressAutoHyphens w:val="0"/>
        <w:spacing w:after="0"/>
        <w:contextualSpacing/>
        <w:rPr>
          <w:bCs/>
          <w:lang w:val="el-GR"/>
        </w:rPr>
      </w:pPr>
      <w:r w:rsidRPr="008C6F6A">
        <w:rPr>
          <w:bCs/>
          <w:lang w:val="el-GR"/>
        </w:rPr>
        <w:t xml:space="preserve">Να διαθέτει τουλάχιστον </w:t>
      </w:r>
      <w:r w:rsidR="00AC3AFC">
        <w:rPr>
          <w:bCs/>
          <w:lang w:val="el-GR"/>
        </w:rPr>
        <w:t>5</w:t>
      </w:r>
      <w:r w:rsidRPr="008C6F6A">
        <w:rPr>
          <w:bCs/>
          <w:lang w:val="el-GR"/>
        </w:rPr>
        <w:t xml:space="preserve">ετή επαγγελματική εμπειρία στον σχεδιασμό και ανάπτυξη πληροφοριακών συστημάτων </w:t>
      </w:r>
    </w:p>
    <w:p w14:paraId="40ADA82F" w14:textId="71FE1BBC" w:rsidR="007B453F" w:rsidRPr="008C6F6A" w:rsidRDefault="007B453F">
      <w:pPr>
        <w:numPr>
          <w:ilvl w:val="1"/>
          <w:numId w:val="31"/>
        </w:numPr>
        <w:suppressAutoHyphens w:val="0"/>
        <w:spacing w:after="0"/>
        <w:contextualSpacing/>
        <w:rPr>
          <w:bCs/>
          <w:lang w:val="el-GR"/>
        </w:rPr>
      </w:pPr>
      <w:r>
        <w:rPr>
          <w:bCs/>
          <w:lang w:val="el-GR"/>
        </w:rPr>
        <w:t xml:space="preserve">Συμμετοχή σε τουλάχιστον τρία (3) έργα </w:t>
      </w:r>
      <w:r w:rsidRPr="007B453F">
        <w:rPr>
          <w:bCs/>
          <w:lang w:val="el-GR"/>
        </w:rPr>
        <w:t>που να αφορούν το σχεδιασμό, την υλοποίηση και υποστήριξη της παραγωγικής λειτουργίας ψηφιακής πλατφόρμας αυτοματοποιημένων ερωτοαπαντήσεων για την υποβοήθηση της επικοινωνίας πολιτών</w:t>
      </w:r>
      <w:r>
        <w:rPr>
          <w:bCs/>
          <w:lang w:val="el-GR"/>
        </w:rPr>
        <w:t>.</w:t>
      </w:r>
    </w:p>
    <w:p w14:paraId="2D157D50" w14:textId="77777777" w:rsidR="007B453F" w:rsidRDefault="007B453F" w:rsidP="008C6F6A">
      <w:pPr>
        <w:spacing w:line="252" w:lineRule="auto"/>
        <w:rPr>
          <w:lang w:val="el-GR"/>
        </w:rPr>
      </w:pPr>
    </w:p>
    <w:p w14:paraId="22F1F61D" w14:textId="68F7C4F9" w:rsidR="007B453F" w:rsidRPr="008C6F6A" w:rsidRDefault="007B453F" w:rsidP="007B453F">
      <w:pPr>
        <w:numPr>
          <w:ilvl w:val="0"/>
          <w:numId w:val="37"/>
        </w:numPr>
        <w:suppressAutoHyphens w:val="0"/>
        <w:spacing w:after="0"/>
        <w:contextualSpacing/>
        <w:rPr>
          <w:bCs/>
          <w:lang w:val="el-GR"/>
        </w:rPr>
      </w:pPr>
      <w:r w:rsidRPr="008C6F6A">
        <w:rPr>
          <w:bCs/>
          <w:lang w:val="el-GR"/>
        </w:rPr>
        <w:t xml:space="preserve">Έναν (1) </w:t>
      </w:r>
      <w:r>
        <w:rPr>
          <w:bCs/>
          <w:lang w:val="el-GR"/>
        </w:rPr>
        <w:t xml:space="preserve">Αναπληρωτή </w:t>
      </w:r>
      <w:r w:rsidRPr="008C6F6A">
        <w:rPr>
          <w:bCs/>
          <w:lang w:val="el-GR"/>
        </w:rPr>
        <w:t>Υπεύθυνο Έργου (ΥΕ), ο οποίος πρέπει να διαθέτει τα ακόλουθα προσόντα:</w:t>
      </w:r>
    </w:p>
    <w:p w14:paraId="377B691D" w14:textId="77777777" w:rsidR="007B453F" w:rsidRDefault="007B453F" w:rsidP="007B453F">
      <w:pPr>
        <w:numPr>
          <w:ilvl w:val="1"/>
          <w:numId w:val="37"/>
        </w:numPr>
        <w:suppressAutoHyphens w:val="0"/>
        <w:spacing w:after="0"/>
        <w:contextualSpacing/>
        <w:rPr>
          <w:bCs/>
          <w:lang w:val="el-GR"/>
        </w:rPr>
      </w:pPr>
      <w:r w:rsidRPr="008C6F6A">
        <w:rPr>
          <w:bCs/>
          <w:lang w:val="el-GR"/>
        </w:rPr>
        <w:t>Να κατέχει Πανεπιστημιακό τίτλο σπουδών</w:t>
      </w:r>
      <w:r>
        <w:rPr>
          <w:bCs/>
          <w:lang w:val="el-GR"/>
        </w:rPr>
        <w:t xml:space="preserve"> (ΠΕ Πληροφορικής)</w:t>
      </w:r>
    </w:p>
    <w:p w14:paraId="7EEF098A" w14:textId="453DC366" w:rsidR="007B453F" w:rsidRDefault="007B453F" w:rsidP="007B453F">
      <w:pPr>
        <w:numPr>
          <w:ilvl w:val="1"/>
          <w:numId w:val="37"/>
        </w:numPr>
        <w:suppressAutoHyphens w:val="0"/>
        <w:spacing w:after="0"/>
        <w:contextualSpacing/>
        <w:rPr>
          <w:bCs/>
          <w:lang w:val="el-GR"/>
        </w:rPr>
      </w:pPr>
      <w:r>
        <w:rPr>
          <w:bCs/>
          <w:lang w:val="el-GR"/>
        </w:rPr>
        <w:t>Να διαθέτει τουλάχιστον δεκαετή (10</w:t>
      </w:r>
      <w:r>
        <w:rPr>
          <w:bCs/>
          <w:vertAlign w:val="superscript"/>
          <w:lang w:val="el-GR"/>
        </w:rPr>
        <w:t xml:space="preserve"> </w:t>
      </w:r>
      <w:r>
        <w:rPr>
          <w:bCs/>
          <w:lang w:val="el-GR"/>
        </w:rPr>
        <w:t>έτη) γενική επαγγελματική εμπειρία</w:t>
      </w:r>
    </w:p>
    <w:p w14:paraId="334DE33A" w14:textId="7F77B4F3" w:rsidR="007B453F" w:rsidRDefault="007B453F" w:rsidP="007B453F">
      <w:pPr>
        <w:numPr>
          <w:ilvl w:val="1"/>
          <w:numId w:val="37"/>
        </w:numPr>
        <w:suppressAutoHyphens w:val="0"/>
        <w:spacing w:after="0"/>
        <w:contextualSpacing/>
        <w:rPr>
          <w:bCs/>
          <w:lang w:val="el-GR"/>
        </w:rPr>
      </w:pPr>
      <w:r w:rsidRPr="008C6F6A">
        <w:rPr>
          <w:bCs/>
          <w:lang w:val="el-GR"/>
        </w:rPr>
        <w:t xml:space="preserve">Να διαθέτει τουλάχιστον </w:t>
      </w:r>
      <w:r>
        <w:rPr>
          <w:bCs/>
          <w:lang w:val="el-GR"/>
        </w:rPr>
        <w:t>5</w:t>
      </w:r>
      <w:r w:rsidRPr="008C6F6A">
        <w:rPr>
          <w:bCs/>
          <w:lang w:val="el-GR"/>
        </w:rPr>
        <w:t xml:space="preserve">ετή επαγγελματική εμπειρία στο σχεδιασμό και ανάπτυξη πληροφοριακών συστημάτων </w:t>
      </w:r>
    </w:p>
    <w:p w14:paraId="4E12F7B8" w14:textId="77777777" w:rsidR="007B453F" w:rsidRPr="008C6F6A" w:rsidRDefault="007B453F" w:rsidP="007B453F">
      <w:pPr>
        <w:numPr>
          <w:ilvl w:val="1"/>
          <w:numId w:val="37"/>
        </w:numPr>
        <w:suppressAutoHyphens w:val="0"/>
        <w:spacing w:after="0"/>
        <w:contextualSpacing/>
        <w:rPr>
          <w:bCs/>
          <w:lang w:val="el-GR"/>
        </w:rPr>
      </w:pPr>
      <w:r>
        <w:rPr>
          <w:bCs/>
          <w:lang w:val="el-GR"/>
        </w:rPr>
        <w:t xml:space="preserve">Συμμετοχή σε τουλάχιστον τρία (3) έργα </w:t>
      </w:r>
      <w:r w:rsidRPr="007B453F">
        <w:rPr>
          <w:bCs/>
          <w:lang w:val="el-GR"/>
        </w:rPr>
        <w:t>που να αφορούν το σχεδιασμό, την υλοποίηση και υποστήριξη της παραγωγικής λειτουργίας ψηφιακής πλατφόρμας αυτοματοποιημένων ερωτοαπαντήσεων για την υποβοήθηση της επικοινωνίας πολιτών</w:t>
      </w:r>
      <w:r>
        <w:rPr>
          <w:bCs/>
          <w:lang w:val="el-GR"/>
        </w:rPr>
        <w:t>.</w:t>
      </w:r>
    </w:p>
    <w:p w14:paraId="0903887E" w14:textId="77777777" w:rsidR="007B453F" w:rsidRPr="007B453F" w:rsidRDefault="007B453F" w:rsidP="00DD7305">
      <w:pPr>
        <w:pStyle w:val="aff"/>
        <w:spacing w:line="252" w:lineRule="auto"/>
        <w:rPr>
          <w:lang w:val="el-GR"/>
        </w:rPr>
      </w:pPr>
    </w:p>
    <w:p w14:paraId="1DB90AF7" w14:textId="249154C4" w:rsidR="008C6F6A" w:rsidRPr="008C6F6A" w:rsidRDefault="008C6F6A" w:rsidP="008C6F6A">
      <w:pPr>
        <w:spacing w:line="252" w:lineRule="auto"/>
        <w:rPr>
          <w:lang w:val="el-GR"/>
        </w:rPr>
      </w:pPr>
      <w:r w:rsidRPr="008C6F6A">
        <w:rPr>
          <w:lang w:val="el-GR"/>
        </w:rPr>
        <w:t xml:space="preserve">Η Ομάδα Έργου του Αναδόχου πρέπει να περιλαμβάνει τουλάχιστον </w:t>
      </w:r>
      <w:r w:rsidR="009C7D79">
        <w:rPr>
          <w:lang w:val="el-GR"/>
        </w:rPr>
        <w:t>τρία</w:t>
      </w:r>
      <w:r w:rsidR="009C7D79" w:rsidRPr="008C6F6A">
        <w:rPr>
          <w:lang w:val="el-GR"/>
        </w:rPr>
        <w:t xml:space="preserve"> </w:t>
      </w:r>
      <w:r>
        <w:rPr>
          <w:lang w:val="el-GR"/>
        </w:rPr>
        <w:t>(</w:t>
      </w:r>
      <w:r w:rsidR="009C7D79">
        <w:rPr>
          <w:lang w:val="el-GR"/>
        </w:rPr>
        <w:t>3</w:t>
      </w:r>
      <w:r>
        <w:rPr>
          <w:lang w:val="el-GR"/>
        </w:rPr>
        <w:t xml:space="preserve">) </w:t>
      </w:r>
      <w:r w:rsidRPr="008C6F6A">
        <w:rPr>
          <w:lang w:val="el-GR"/>
        </w:rPr>
        <w:t>μέλη, τα οποία πρέπει να διαθέτουν τα ακόλουθα προσόντα:</w:t>
      </w:r>
    </w:p>
    <w:p w14:paraId="323B24B5" w14:textId="430F133D" w:rsidR="009C7D79" w:rsidRDefault="009C7D79">
      <w:pPr>
        <w:numPr>
          <w:ilvl w:val="0"/>
          <w:numId w:val="31"/>
        </w:numPr>
        <w:suppressAutoHyphens w:val="0"/>
        <w:spacing w:after="0"/>
        <w:ind w:left="426"/>
        <w:contextualSpacing/>
        <w:rPr>
          <w:bCs/>
          <w:lang w:val="el-GR"/>
        </w:rPr>
      </w:pPr>
      <w:r w:rsidRPr="009C7D79">
        <w:rPr>
          <w:bCs/>
          <w:lang w:val="el-GR"/>
        </w:rPr>
        <w:t>Πανεπιστημιακό τίτλο σπουδών (ΠΕ Πληροφορικής)</w:t>
      </w:r>
    </w:p>
    <w:p w14:paraId="3461E24E" w14:textId="73AE63FA" w:rsidR="009C7D79" w:rsidRDefault="009C7D79">
      <w:pPr>
        <w:numPr>
          <w:ilvl w:val="0"/>
          <w:numId w:val="31"/>
        </w:numPr>
        <w:suppressAutoHyphens w:val="0"/>
        <w:spacing w:after="0"/>
        <w:ind w:left="426"/>
        <w:contextualSpacing/>
        <w:rPr>
          <w:bCs/>
          <w:lang w:val="el-GR"/>
        </w:rPr>
      </w:pPr>
      <w:r>
        <w:rPr>
          <w:bCs/>
          <w:lang w:val="el-GR"/>
        </w:rPr>
        <w:t>Τουλάχιστον τριετή (3 έτη) επαγγελματική εμπειρία στο σχεδιασμό και ανάπτυξη πληροφοριακών συστημάτων.</w:t>
      </w:r>
    </w:p>
    <w:p w14:paraId="2842C24A" w14:textId="681761E7" w:rsidR="008C6F6A" w:rsidRPr="008C6F6A" w:rsidRDefault="009C7D79">
      <w:pPr>
        <w:numPr>
          <w:ilvl w:val="0"/>
          <w:numId w:val="31"/>
        </w:numPr>
        <w:suppressAutoHyphens w:val="0"/>
        <w:spacing w:after="0"/>
        <w:ind w:left="426"/>
        <w:contextualSpacing/>
        <w:rPr>
          <w:bCs/>
          <w:lang w:val="el-GR"/>
        </w:rPr>
      </w:pPr>
      <w:r w:rsidRPr="008C6F6A">
        <w:rPr>
          <w:bCs/>
          <w:lang w:val="el-GR"/>
        </w:rPr>
        <w:lastRenderedPageBreak/>
        <w:t>Ε</w:t>
      </w:r>
      <w:r w:rsidR="008C6F6A" w:rsidRPr="008C6F6A">
        <w:rPr>
          <w:bCs/>
          <w:lang w:val="el-GR"/>
        </w:rPr>
        <w:t xml:space="preserve">παγγελματική εμπειρία </w:t>
      </w:r>
      <w:r w:rsidR="00AC3AFC">
        <w:rPr>
          <w:bCs/>
          <w:lang w:val="el-GR"/>
        </w:rPr>
        <w:t xml:space="preserve">στο </w:t>
      </w:r>
      <w:r w:rsidR="00AC3AFC" w:rsidRPr="00D75A0F">
        <w:rPr>
          <w:bCs/>
          <w:lang w:val="el-GR"/>
        </w:rPr>
        <w:t xml:space="preserve">σχεδιασμό </w:t>
      </w:r>
      <w:r w:rsidR="00AC3AFC">
        <w:rPr>
          <w:bCs/>
          <w:lang w:val="el-GR"/>
        </w:rPr>
        <w:t>την</w:t>
      </w:r>
      <w:r w:rsidR="00AC3AFC" w:rsidRPr="00D75A0F">
        <w:rPr>
          <w:bCs/>
          <w:lang w:val="el-GR"/>
        </w:rPr>
        <w:t xml:space="preserve"> υλοποίηση</w:t>
      </w:r>
      <w:r w:rsidR="00AC3AFC">
        <w:rPr>
          <w:bCs/>
          <w:lang w:val="el-GR"/>
        </w:rPr>
        <w:t xml:space="preserve"> και την υποστήριξη </w:t>
      </w:r>
      <w:r>
        <w:rPr>
          <w:bCs/>
          <w:lang w:val="el-GR"/>
        </w:rPr>
        <w:t>της</w:t>
      </w:r>
      <w:r w:rsidR="00AC3AFC">
        <w:rPr>
          <w:bCs/>
          <w:lang w:val="el-GR"/>
        </w:rPr>
        <w:t xml:space="preserve"> παραγωγικής λειτουργίας</w:t>
      </w:r>
      <w:r w:rsidR="00AC3AFC" w:rsidRPr="00D75A0F">
        <w:rPr>
          <w:bCs/>
          <w:lang w:val="el-GR"/>
        </w:rPr>
        <w:t xml:space="preserve"> </w:t>
      </w:r>
      <w:r w:rsidR="00AC3AFC" w:rsidRPr="00AC3AFC">
        <w:rPr>
          <w:bCs/>
          <w:lang w:val="el-GR"/>
        </w:rPr>
        <w:t xml:space="preserve">ψηφιακής πλατφόρμας αυτοματοποιημένων ερωτοαπαντήσεων για την </w:t>
      </w:r>
      <w:r>
        <w:rPr>
          <w:bCs/>
          <w:lang w:val="el-GR"/>
        </w:rPr>
        <w:t xml:space="preserve">υποβοήθηση της </w:t>
      </w:r>
      <w:r w:rsidR="00AC3AFC" w:rsidRPr="00AC3AFC">
        <w:rPr>
          <w:bCs/>
          <w:lang w:val="el-GR"/>
        </w:rPr>
        <w:t xml:space="preserve"> επικοινωνίας πολιτών</w:t>
      </w:r>
      <w:r>
        <w:rPr>
          <w:bCs/>
          <w:lang w:val="el-GR"/>
        </w:rPr>
        <w:t>.</w:t>
      </w:r>
    </w:p>
    <w:p w14:paraId="47336D03" w14:textId="77777777" w:rsidR="009A3E22" w:rsidRPr="009A3E22" w:rsidRDefault="009A3E22" w:rsidP="009A3E22">
      <w:pPr>
        <w:widowControl w:val="0"/>
        <w:spacing w:before="120" w:after="0"/>
        <w:rPr>
          <w:lang w:val="el-GR"/>
        </w:rPr>
      </w:pPr>
    </w:p>
    <w:bookmarkEnd w:id="126"/>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27" w:name="_Ref496541343"/>
      <w:bookmarkStart w:id="128" w:name="_Ref496541651"/>
      <w:bookmarkStart w:id="129" w:name="_Toc97194282"/>
      <w:bookmarkStart w:id="130" w:name="_Toc97194428"/>
      <w:bookmarkStart w:id="131" w:name="_Toc125623883"/>
      <w:r w:rsidRPr="001F4428">
        <w:rPr>
          <w:lang w:val="el-GR"/>
        </w:rPr>
        <w:t xml:space="preserve">Πρότυπα διασφάλισης ποιότητας </w:t>
      </w:r>
      <w:r w:rsidRPr="00086782">
        <w:rPr>
          <w:lang w:val="el-GR"/>
        </w:rPr>
        <w:t>και πρότυπα περιβαλλοντικής διαχείρισης</w:t>
      </w:r>
      <w:bookmarkEnd w:id="127"/>
      <w:bookmarkEnd w:id="128"/>
      <w:bookmarkEnd w:id="129"/>
      <w:bookmarkEnd w:id="130"/>
      <w:bookmarkEnd w:id="131"/>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2DDB224E"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r w:rsidR="00663A09" w:rsidRPr="00F14ACB">
        <w:rPr>
          <w:rFonts w:eastAsia="Calibri"/>
          <w:bCs/>
          <w:color w:val="000000"/>
          <w:lang w:val="el-GR"/>
        </w:rPr>
        <w:t xml:space="preserve"> </w:t>
      </w:r>
      <w:r w:rsidR="00663A09">
        <w:rPr>
          <w:rFonts w:eastAsia="Calibri"/>
          <w:bCs/>
          <w:color w:val="000000"/>
          <w:lang w:val="el-GR"/>
        </w:rPr>
        <w:t>στο πεδίο εφαρμογής: Σχεδίαση, Ανάπτυξη &amp; Υποστήριξη Λογισμικού</w:t>
      </w:r>
      <w:r w:rsidRPr="00C00D32">
        <w:rPr>
          <w:rFonts w:eastAsia="Calibri"/>
          <w:bCs/>
          <w:color w:val="000000"/>
          <w:lang w:val="el-GR"/>
        </w:rPr>
        <w:t>,</w:t>
      </w:r>
    </w:p>
    <w:p w14:paraId="7FAF08BE" w14:textId="1261B854" w:rsidR="009A3E2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r w:rsidR="00663A09" w:rsidRPr="00F14ACB">
        <w:rPr>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sidR="00663A09">
        <w:rPr>
          <w:rFonts w:eastAsia="Calibri"/>
          <w:bCs/>
          <w:color w:val="000000"/>
          <w:lang w:val="el-GR"/>
        </w:rPr>
        <w:t xml:space="preserve"> </w:t>
      </w:r>
      <w:r w:rsidRPr="00C00D32">
        <w:rPr>
          <w:rFonts w:eastAsia="Calibri"/>
          <w:bCs/>
          <w:color w:val="000000"/>
          <w:lang w:val="el-GR"/>
        </w:rPr>
        <w:t>,</w:t>
      </w:r>
    </w:p>
    <w:p w14:paraId="2F1D563F" w14:textId="6C55880D" w:rsidR="009C7D79" w:rsidRDefault="009C7D79" w:rsidP="009C7D79">
      <w:pPr>
        <w:rPr>
          <w:rFonts w:eastAsia="Calibri"/>
          <w:bCs/>
          <w:color w:val="000000"/>
          <w:lang w:val="el-GR"/>
        </w:rPr>
      </w:pPr>
      <w:r>
        <w:rPr>
          <w:rFonts w:eastAsia="Calibri"/>
          <w:bCs/>
          <w:color w:val="000000"/>
          <w:lang w:val="el-GR"/>
        </w:rPr>
        <w:t xml:space="preserve">γ) </w:t>
      </w:r>
      <w:r w:rsidRPr="009C7D79">
        <w:rPr>
          <w:rFonts w:eastAsia="Calibri"/>
          <w:bCs/>
          <w:color w:val="000000"/>
          <w:lang w:val="el-GR"/>
        </w:rPr>
        <w:t>Πιστοποιητικό από ανεξάρτητο διαπιστευμένο φορέα</w:t>
      </w:r>
      <w:r>
        <w:rPr>
          <w:rFonts w:eastAsia="Calibri"/>
          <w:bCs/>
          <w:color w:val="000000"/>
          <w:lang w:val="el-GR"/>
        </w:rPr>
        <w:t xml:space="preserve"> για τη Διαχείριση Επιχειρησιακής Συνέχειας σύμφωνα με το διεθνές πρότυπο </w:t>
      </w:r>
      <w:r w:rsidRPr="00F14ACB">
        <w:rPr>
          <w:rFonts w:eastAsia="Calibri"/>
          <w:b/>
          <w:color w:val="000000"/>
          <w:lang w:val="el-GR"/>
        </w:rPr>
        <w:t>ISO 22301:2019</w:t>
      </w:r>
      <w:r>
        <w:rPr>
          <w:rFonts w:eastAsia="Calibri"/>
          <w:bCs/>
          <w:color w:val="000000"/>
          <w:lang w:val="el-GR"/>
        </w:rPr>
        <w:t xml:space="preserve"> ή ισοδύναμο αυτού</w:t>
      </w:r>
      <w:r w:rsidR="00663A09" w:rsidRPr="00F14ACB">
        <w:rPr>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sidR="00663A09">
        <w:rPr>
          <w:rFonts w:eastAsia="Calibri"/>
          <w:bCs/>
          <w:color w:val="000000"/>
          <w:lang w:val="el-GR"/>
        </w:rPr>
        <w:t xml:space="preserve"> </w:t>
      </w:r>
      <w:r>
        <w:rPr>
          <w:rFonts w:eastAsia="Calibri"/>
          <w:bCs/>
          <w:color w:val="000000"/>
          <w:lang w:val="el-GR"/>
        </w:rPr>
        <w:t>,</w:t>
      </w:r>
    </w:p>
    <w:p w14:paraId="11F01C6B" w14:textId="24199915" w:rsidR="009C7D79" w:rsidRPr="00C00D32" w:rsidRDefault="009C7D79" w:rsidP="009C7D79">
      <w:pPr>
        <w:rPr>
          <w:rFonts w:eastAsia="Calibri"/>
          <w:bCs/>
          <w:color w:val="000000"/>
          <w:lang w:val="el-GR"/>
        </w:rPr>
      </w:pPr>
      <w:r>
        <w:rPr>
          <w:rFonts w:eastAsia="Calibri"/>
          <w:bCs/>
          <w:color w:val="000000"/>
          <w:lang w:val="el-GR"/>
        </w:rPr>
        <w:t xml:space="preserve">δ) </w:t>
      </w:r>
      <w:r w:rsidRPr="009C7D79">
        <w:rPr>
          <w:rFonts w:eastAsia="Calibri"/>
          <w:bCs/>
          <w:color w:val="000000"/>
          <w:lang w:val="el-GR"/>
        </w:rPr>
        <w:t xml:space="preserve">Πιστοποιητικό από ανεξάρτητο διαπιστευμένο φορέα για τη Διαχείριση </w:t>
      </w:r>
      <w:r>
        <w:rPr>
          <w:rFonts w:eastAsia="Calibri"/>
          <w:bCs/>
          <w:color w:val="000000"/>
          <w:lang w:val="el-GR"/>
        </w:rPr>
        <w:t>Υπηρεσιών</w:t>
      </w:r>
      <w:r w:rsidRPr="009C7D79">
        <w:rPr>
          <w:rFonts w:eastAsia="Calibri"/>
          <w:bCs/>
          <w:color w:val="000000"/>
          <w:lang w:val="el-GR"/>
        </w:rPr>
        <w:t xml:space="preserve"> σύμφωνα με το διεθνές πρότυπο </w:t>
      </w:r>
      <w:r w:rsidRPr="00F14ACB">
        <w:rPr>
          <w:rFonts w:eastAsia="Calibri"/>
          <w:b/>
          <w:color w:val="000000"/>
          <w:lang w:val="el-GR"/>
        </w:rPr>
        <w:t>ISO/IEC 20000-1:2018</w:t>
      </w:r>
      <w:r w:rsidRPr="009C7D79">
        <w:rPr>
          <w:rFonts w:eastAsia="Calibri"/>
          <w:bCs/>
          <w:color w:val="000000"/>
          <w:lang w:val="el-GR"/>
        </w:rPr>
        <w:t xml:space="preserve"> ή ισοδύναμο αυτού</w:t>
      </w:r>
      <w:r w:rsidR="00663A09">
        <w:rPr>
          <w:rFonts w:eastAsia="Calibri"/>
          <w:bCs/>
          <w:color w:val="000000"/>
          <w:lang w:val="el-GR"/>
        </w:rPr>
        <w:t xml:space="preserve"> </w:t>
      </w:r>
      <w:r w:rsidR="00663A09" w:rsidRPr="00663A09">
        <w:rPr>
          <w:rFonts w:eastAsia="Calibri"/>
          <w:bCs/>
          <w:color w:val="000000"/>
          <w:lang w:val="el-GR"/>
        </w:rPr>
        <w:t>στο πεδίο εφαρμογής: Σχεδίαση, Ανάπτυξη &amp; Υποστήριξη Λογισμικού</w:t>
      </w:r>
      <w:r>
        <w:rPr>
          <w:rFonts w:eastAsia="Calibri"/>
          <w:bCs/>
          <w:color w:val="000000"/>
          <w:lang w:val="el-GR"/>
        </w:rPr>
        <w:t>.</w:t>
      </w:r>
    </w:p>
    <w:p w14:paraId="50232E1D" w14:textId="12B3DCEC" w:rsidR="008B41C9" w:rsidRPr="001F4428" w:rsidRDefault="008B41C9" w:rsidP="003329FF">
      <w:pPr>
        <w:rPr>
          <w:lang w:val="el-GR"/>
        </w:rPr>
      </w:pPr>
    </w:p>
    <w:p w14:paraId="70ACF795" w14:textId="24767DB8" w:rsidR="00C70B7E"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w:t>
      </w:r>
    </w:p>
    <w:p w14:paraId="27C55A58" w14:textId="74A93F17" w:rsidR="009C7D79" w:rsidRPr="008A366B" w:rsidRDefault="009C7D79" w:rsidP="009C7D79">
      <w:pPr>
        <w:rPr>
          <w:lang w:val="el-GR"/>
        </w:rPr>
      </w:pPr>
      <w:r>
        <w:rPr>
          <w:lang w:val="el-GR"/>
        </w:rPr>
        <w:t>Ο</w:t>
      </w:r>
      <w:r w:rsidRPr="009C7D79">
        <w:rPr>
          <w:lang w:val="el-GR"/>
        </w:rPr>
        <w:t xml:space="preserve">ι ανωτέρω απαιτήσεις πρέπει να καλύπτονται </w:t>
      </w:r>
      <w:r>
        <w:rPr>
          <w:lang w:val="el-GR"/>
        </w:rPr>
        <w:t>μεμονωμένα από κάθε μέλος αυτής</w:t>
      </w:r>
      <w:r w:rsidRPr="009C7D79">
        <w:rPr>
          <w:lang w:val="el-GR"/>
        </w:rPr>
        <w:t>.</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2" w:name="_Ref496541185"/>
      <w:bookmarkStart w:id="133" w:name="_Ref496541244"/>
      <w:bookmarkStart w:id="134" w:name="_Ref496541410"/>
      <w:bookmarkStart w:id="135" w:name="_Ref496541700"/>
      <w:bookmarkStart w:id="136" w:name="_Ref74505980"/>
      <w:bookmarkStart w:id="137" w:name="_Toc97194283"/>
      <w:bookmarkStart w:id="138" w:name="_Toc97194429"/>
      <w:bookmarkStart w:id="139" w:name="_Toc125623884"/>
      <w:r w:rsidRPr="00DD72A9">
        <w:rPr>
          <w:lang w:val="el-GR"/>
        </w:rPr>
        <w:t>Στήριξη στην ικανότητα τρίτων</w:t>
      </w:r>
      <w:bookmarkEnd w:id="132"/>
      <w:bookmarkEnd w:id="133"/>
      <w:bookmarkEnd w:id="134"/>
      <w:bookmarkEnd w:id="135"/>
      <w:r w:rsidRPr="00DD72A9">
        <w:rPr>
          <w:lang w:val="el-GR"/>
        </w:rPr>
        <w:t xml:space="preserve"> </w:t>
      </w:r>
      <w:r w:rsidR="0049631E" w:rsidRPr="00821852">
        <w:rPr>
          <w:lang w:val="el-GR"/>
        </w:rPr>
        <w:t>– Υπεργολαβία</w:t>
      </w:r>
      <w:bookmarkEnd w:id="136"/>
      <w:bookmarkEnd w:id="137"/>
      <w:bookmarkEnd w:id="138"/>
      <w:bookmarkEnd w:id="139"/>
    </w:p>
    <w:p w14:paraId="65B8F417" w14:textId="77777777" w:rsidR="0049631E" w:rsidRPr="00A334BA" w:rsidRDefault="0049631E" w:rsidP="00821852">
      <w:pPr>
        <w:pStyle w:val="4"/>
        <w:rPr>
          <w:lang w:val="el-GR"/>
        </w:rPr>
      </w:pPr>
      <w:bookmarkStart w:id="140" w:name="_Toc97194284"/>
      <w:bookmarkStart w:id="141" w:name="_Toc125623885"/>
      <w:r w:rsidRPr="00A334BA">
        <w:rPr>
          <w:lang w:val="el-GR"/>
        </w:rPr>
        <w:t>Στήριξη στην ικανότητα τρίτων</w:t>
      </w:r>
      <w:bookmarkEnd w:id="140"/>
      <w:bookmarkEnd w:id="141"/>
    </w:p>
    <w:p w14:paraId="0378F059" w14:textId="086CEB8E"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F55A6">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8F55A6">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w:t>
      </w:r>
      <w:r w:rsidRPr="00603221">
        <w:rPr>
          <w:lang w:val="el-GR"/>
        </w:rPr>
        <w:lastRenderedPageBreak/>
        <w:t>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2"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2"/>
    <w:p w14:paraId="67DFCF77" w14:textId="601F8D4A"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8F55A6">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3" w:name="_Toc97194285"/>
      <w:bookmarkStart w:id="144" w:name="_Toc125623886"/>
      <w:r w:rsidRPr="003C1E1A">
        <w:rPr>
          <w:lang w:val="el-GR"/>
        </w:rPr>
        <w:t>Υπεργολαβία</w:t>
      </w:r>
      <w:bookmarkEnd w:id="143"/>
      <w:bookmarkEnd w:id="144"/>
      <w:r w:rsidRPr="003C1E1A">
        <w:rPr>
          <w:lang w:val="el-GR"/>
        </w:rPr>
        <w:t xml:space="preserve"> </w:t>
      </w:r>
    </w:p>
    <w:p w14:paraId="633050B2" w14:textId="34B90F7F"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8F55A6">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8F55A6">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5" w:name="_Toc97194286"/>
      <w:bookmarkStart w:id="146" w:name="_Toc97194430"/>
      <w:bookmarkStart w:id="147" w:name="_Toc125623887"/>
      <w:r w:rsidRPr="00603221">
        <w:rPr>
          <w:lang w:val="el-GR"/>
        </w:rPr>
        <w:t>Κανόνες απόδειξης ποιοτικής επιλογής</w:t>
      </w:r>
      <w:bookmarkEnd w:id="145"/>
      <w:bookmarkEnd w:id="146"/>
      <w:bookmarkEnd w:id="147"/>
    </w:p>
    <w:p w14:paraId="1DF38431" w14:textId="6CA2AC87"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8F55A6">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8F55A6">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F55A6">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8F55A6">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156AF236"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8F55A6">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F55A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8F55A6">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F55A6">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8F55A6">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8F55A6">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2583F364" w:rsidR="00E72FB5" w:rsidRPr="0049623E" w:rsidRDefault="00E72FB5" w:rsidP="00E72FB5">
      <w:pPr>
        <w:rPr>
          <w:bCs/>
          <w:lang w:val="el-GR" w:eastAsia="ar-SA"/>
        </w:rPr>
      </w:pPr>
      <w:r w:rsidRPr="0049623E">
        <w:rPr>
          <w:bCs/>
          <w:lang w:val="el-GR" w:eastAsia="ar-SA"/>
        </w:rPr>
        <w:lastRenderedPageBreak/>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F55A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8F55A6">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F55A6">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48" w:name="_Ref74505997"/>
      <w:bookmarkStart w:id="149" w:name="_Toc97194287"/>
      <w:bookmarkStart w:id="150" w:name="_Toc125623888"/>
      <w:r w:rsidRPr="00723994">
        <w:rPr>
          <w:lang w:val="el-GR"/>
        </w:rPr>
        <w:t>Προκαταρκτική απόδειξη κατά την υποβολή προσφορών</w:t>
      </w:r>
      <w:bookmarkEnd w:id="148"/>
      <w:bookmarkEnd w:id="149"/>
      <w:bookmarkEnd w:id="150"/>
      <w:r w:rsidRPr="00723994">
        <w:rPr>
          <w:lang w:val="el-GR"/>
        </w:rPr>
        <w:t xml:space="preserve"> </w:t>
      </w:r>
    </w:p>
    <w:p w14:paraId="31F00A1A" w14:textId="4C07EF22"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F55A6">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8F55A6">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F55A6">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F55A6">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F55A6">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8F55A6"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8F55A6"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2D708F"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Pr="009E58E5" w:rsidRDefault="00C0210C" w:rsidP="00C0210C">
      <w:pPr>
        <w:pStyle w:val="4"/>
        <w:rPr>
          <w:lang w:val="el-GR"/>
        </w:rPr>
      </w:pPr>
      <w:bookmarkStart w:id="151" w:name="_Toc74566838"/>
      <w:bookmarkStart w:id="152" w:name="_Toc74566839"/>
      <w:bookmarkStart w:id="153" w:name="_Toc74566840"/>
      <w:bookmarkStart w:id="154" w:name="_Toc74566841"/>
      <w:bookmarkStart w:id="155" w:name="_Toc74566842"/>
      <w:bookmarkStart w:id="156" w:name="_Toc74566843"/>
      <w:bookmarkStart w:id="157" w:name="_Toc74566844"/>
      <w:bookmarkStart w:id="158" w:name="_Toc74566845"/>
      <w:bookmarkStart w:id="159" w:name="_Toc74566846"/>
      <w:bookmarkStart w:id="160" w:name="_Toc74566847"/>
      <w:bookmarkStart w:id="161" w:name="_Toc74566848"/>
      <w:bookmarkStart w:id="162" w:name="_Toc74566849"/>
      <w:bookmarkStart w:id="163" w:name="_Hlk35420523"/>
      <w:bookmarkStart w:id="164" w:name="_Ref40957856"/>
      <w:bookmarkStart w:id="165" w:name="_Toc97194288"/>
      <w:bookmarkStart w:id="166" w:name="_Toc125623889"/>
      <w:bookmarkEnd w:id="151"/>
      <w:bookmarkEnd w:id="152"/>
      <w:bookmarkEnd w:id="153"/>
      <w:bookmarkEnd w:id="154"/>
      <w:bookmarkEnd w:id="155"/>
      <w:bookmarkEnd w:id="156"/>
      <w:bookmarkEnd w:id="157"/>
      <w:bookmarkEnd w:id="158"/>
      <w:bookmarkEnd w:id="159"/>
      <w:bookmarkEnd w:id="160"/>
      <w:bookmarkEnd w:id="161"/>
      <w:bookmarkEnd w:id="162"/>
      <w:r w:rsidRPr="009E58E5">
        <w:rPr>
          <w:lang w:val="el-GR"/>
        </w:rPr>
        <w:t xml:space="preserve">Αποδεικτικά μέσα </w:t>
      </w:r>
      <w:r w:rsidRPr="009E58E5">
        <w:footnoteReference w:id="3"/>
      </w:r>
      <w:bookmarkEnd w:id="163"/>
      <w:r w:rsidRPr="009E58E5">
        <w:rPr>
          <w:lang w:val="el-GR"/>
        </w:rPr>
        <w:t>- Δικαιολογητικά προσωρινού αναδόχου</w:t>
      </w:r>
      <w:bookmarkEnd w:id="164"/>
      <w:bookmarkEnd w:id="165"/>
      <w:bookmarkEnd w:id="166"/>
    </w:p>
    <w:p w14:paraId="25E723E4" w14:textId="7769AF08"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8F55A6">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w:t>
      </w:r>
      <w:r>
        <w:rPr>
          <w:bCs/>
          <w:lang w:val="el-GR"/>
        </w:rPr>
        <w:lastRenderedPageBreak/>
        <w:t>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645D8D77"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8F55A6">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1822C507"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8F55A6">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56998686"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F55A6">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F55A6">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2942733B"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8F55A6">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6B57A6D7"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8F55A6">
        <w:rPr>
          <w:lang w:val="el-GR"/>
        </w:rPr>
        <w:t>2.2.3.1</w:t>
      </w:r>
      <w:r w:rsidRPr="00821852">
        <w:rPr>
          <w:lang w:val="el-GR"/>
        </w:rPr>
        <w:fldChar w:fldCharType="end"/>
      </w:r>
      <w:r w:rsidRPr="00C27CEC">
        <w:rPr>
          <w:color w:val="000000"/>
          <w:lang w:val="el-GR"/>
        </w:rPr>
        <w:t>,</w:t>
      </w:r>
    </w:p>
    <w:p w14:paraId="0FE55007" w14:textId="06E7E574"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8F55A6">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6534A583"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8F55A6">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38FED65D" w:rsidR="00C27CEC" w:rsidRPr="00821852" w:rsidRDefault="00C27CEC" w:rsidP="00C27CEC">
      <w:pPr>
        <w:rPr>
          <w:color w:val="000000"/>
          <w:lang w:val="el-GR"/>
        </w:rPr>
      </w:pPr>
      <w:r>
        <w:rPr>
          <w:b/>
          <w:bCs/>
          <w:color w:val="000000"/>
          <w:lang w:val="en-US"/>
        </w:rPr>
        <w:lastRenderedPageBreak/>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8F55A6">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7BAFF7F5"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8F55A6">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2C900FE7"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8F55A6">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67"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0D24A9FA"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F55A6">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66A29939"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8F55A6">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66B75D85"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8F55A6">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8" w:name="_Hlk67663604"/>
      <w:r w:rsidR="00A61AA7" w:rsidRPr="00603221">
        <w:rPr>
          <w:b/>
          <w:lang w:val="el-GR"/>
        </w:rPr>
        <w:t xml:space="preserve">οι οικονομικοί φορείς </w:t>
      </w:r>
      <w:bookmarkEnd w:id="168"/>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592A37"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592A37"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lastRenderedPageBreak/>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69"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9"/>
    <w:p w14:paraId="36F608EF" w14:textId="77777777" w:rsidR="00270326" w:rsidRPr="00603221" w:rsidRDefault="00270326">
      <w:pPr>
        <w:rPr>
          <w:lang w:val="el-GR"/>
        </w:rPr>
      </w:pPr>
    </w:p>
    <w:p w14:paraId="17C17E23" w14:textId="4015319F"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8F55A6">
        <w:rPr>
          <w:b/>
          <w:lang w:val="el-GR"/>
        </w:rPr>
        <w:t>2.2.5</w:t>
      </w:r>
      <w:r w:rsidR="00B622FA" w:rsidRPr="00603221">
        <w:rPr>
          <w:b/>
          <w:lang w:val="el-GR"/>
        </w:rPr>
        <w:fldChar w:fldCharType="end"/>
      </w:r>
      <w:r w:rsidRPr="00603221">
        <w:rPr>
          <w:b/>
          <w:lang w:val="el-GR"/>
        </w:rPr>
        <w:t xml:space="preserve"> </w:t>
      </w:r>
      <w:bookmarkStart w:id="170"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592A37"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71" w:name="_Hlk125029765"/>
            <w:bookmarkEnd w:id="170"/>
            <w:r w:rsidRPr="00603221">
              <w:rPr>
                <w:b/>
                <w:lang w:val="el-GR"/>
              </w:rPr>
              <w:t>2</w:t>
            </w:r>
            <w:r w:rsidR="00D56132" w:rsidRPr="00603221">
              <w:rPr>
                <w:b/>
              </w:rPr>
              <w:t>.</w:t>
            </w:r>
          </w:p>
        </w:tc>
        <w:tc>
          <w:tcPr>
            <w:tcW w:w="9180" w:type="dxa"/>
            <w:shd w:val="clear" w:color="auto" w:fill="D9D9D9"/>
          </w:tcPr>
          <w:p w14:paraId="4BFB7ED8" w14:textId="77777777" w:rsidR="00594441" w:rsidRPr="00594441" w:rsidRDefault="00594441" w:rsidP="00594441">
            <w:pPr>
              <w:rPr>
                <w:b/>
                <w:bCs/>
                <w:lang w:val="el-GR"/>
              </w:rPr>
            </w:pPr>
            <w:r w:rsidRPr="00594441">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(2020-2021-2022) ή, τις οικονομικές χρήσεις κατά τις οποίες ο οικονομικός φορέας δραστηριοποιείται, αν είναι λιγότερες από τρεις, κατ’ ελάχιστον ίσο με το διακόσια τοις εκατό (200%) της εκτιμώμενης αξίας της υπό ανάθεση σύμβασης μη περιλαμβανομένου Φ.Π.Α., για την οποία υποβάλλει προσφορά. </w:t>
            </w:r>
          </w:p>
          <w:p w14:paraId="4DA461EA" w14:textId="1FC2A7CA" w:rsidR="00D56132" w:rsidRPr="00603221" w:rsidRDefault="00594441"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592A37"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4A1C6E4" w14:textId="77777777"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3D57F092" w14:textId="77777777"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71B4DF69" w14:textId="77777777" w:rsidR="00594441" w:rsidRPr="00EC68AB" w:rsidRDefault="00594441" w:rsidP="00594441">
            <w:pPr>
              <w:suppressAutoHyphens w:val="0"/>
              <w:spacing w:before="100" w:beforeAutospacing="1" w:after="100" w:afterAutospacing="1"/>
              <w:ind w:left="142"/>
              <w:rPr>
                <w:color w:val="26282A"/>
                <w:lang w:val="el-GR" w:eastAsia="en-GB"/>
              </w:rPr>
            </w:pPr>
            <w:r w:rsidRPr="00EC68AB">
              <w:rPr>
                <w:color w:val="26282A"/>
                <w:lang w:val="el-GR" w:eastAsia="en-GB"/>
              </w:rPr>
              <w:lastRenderedPageBreak/>
              <w:t>Εάν ο προσφέρων δεν υποχρεούται στην έκδοση ισολογισμού καταθέτει αντίγραφα των δηλώσεων Ε3 για τις τρεις τελευταίες χρήσεις (2020,2021,2022).</w:t>
            </w:r>
          </w:p>
          <w:p w14:paraId="4A4A39E1" w14:textId="4DD5E3C5" w:rsidR="00D56132" w:rsidRPr="00603221" w:rsidRDefault="00594441" w:rsidP="00594441">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sidR="00E1000A">
              <w:rPr>
                <w:color w:val="26282A"/>
                <w:lang w:val="el-GR" w:eastAsia="en-GB"/>
              </w:rPr>
              <w:t xml:space="preserve">ο </w:t>
            </w:r>
            <w:r w:rsidR="00E1000A" w:rsidRPr="00594441">
              <w:rPr>
                <w:b/>
                <w:bCs/>
                <w:lang w:val="el-GR"/>
              </w:rPr>
              <w:t>μέσο</w:t>
            </w:r>
            <w:r w:rsidR="00E1000A">
              <w:rPr>
                <w:b/>
                <w:bCs/>
                <w:lang w:val="el-GR"/>
              </w:rPr>
              <w:t>ς</w:t>
            </w:r>
            <w:r w:rsidR="00E1000A" w:rsidRPr="00594441">
              <w:rPr>
                <w:b/>
                <w:bCs/>
                <w:lang w:val="el-GR"/>
              </w:rPr>
              <w:t xml:space="preserve"> γενικό</w:t>
            </w:r>
            <w:r w:rsidR="00E1000A">
              <w:rPr>
                <w:b/>
                <w:bCs/>
                <w:lang w:val="el-GR"/>
              </w:rPr>
              <w:t>ς</w:t>
            </w:r>
            <w:r w:rsidR="00E1000A" w:rsidRPr="00594441">
              <w:rPr>
                <w:b/>
                <w:bCs/>
                <w:lang w:val="el-GR"/>
              </w:rPr>
              <w:t xml:space="preserve"> ετήσιο</w:t>
            </w:r>
            <w:r w:rsidR="00E1000A">
              <w:rPr>
                <w:b/>
                <w:bCs/>
                <w:lang w:val="el-GR"/>
              </w:rPr>
              <w:t>ς</w:t>
            </w:r>
            <w:r w:rsidR="00E1000A" w:rsidRPr="00594441">
              <w:rPr>
                <w:b/>
                <w:bCs/>
                <w:lang w:val="el-GR"/>
              </w:rPr>
              <w:t xml:space="preserve"> κύκλο εργασιών </w:t>
            </w:r>
            <w:r w:rsidRPr="00EC68AB">
              <w:rPr>
                <w:color w:val="26282A"/>
                <w:lang w:val="el-GR" w:eastAsia="en-GB"/>
              </w:rPr>
              <w:t>του προσφέροντος οικονομικού φορέα κατά τις τρεις (3) τελευταίες διαχειριστικές χρήσεις</w:t>
            </w:r>
            <w:r w:rsidRPr="00EC68AB">
              <w:rPr>
                <w:color w:val="26282A"/>
                <w:lang w:eastAsia="en-GB"/>
              </w:rPr>
              <w:t> </w:t>
            </w:r>
            <w:bookmarkStart w:id="172" w:name="m_7156982799556942414__Hlk120794400"/>
            <w:r w:rsidRPr="00EC68AB">
              <w:rPr>
                <w:color w:val="222222"/>
                <w:lang w:val="el-GR" w:eastAsia="en-GB"/>
              </w:rPr>
              <w:t>(2020,2021,2022)</w:t>
            </w:r>
            <w:r w:rsidRPr="00EC68AB">
              <w:rPr>
                <w:color w:val="222222"/>
                <w:lang w:eastAsia="en-GB"/>
              </w:rPr>
              <w:t> </w:t>
            </w:r>
            <w:bookmarkEnd w:id="172"/>
            <w:r w:rsidRPr="00EC68AB">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Pr>
                <w:color w:val="26282A"/>
                <w:lang w:val="el-GR" w:eastAsia="en-GB"/>
              </w:rPr>
              <w:t>διακόσια</w:t>
            </w:r>
            <w:r w:rsidRPr="00EC68AB">
              <w:rPr>
                <w:color w:val="26282A"/>
                <w:lang w:val="el-GR" w:eastAsia="en-GB"/>
              </w:rPr>
              <w:t xml:space="preserve"> τοις εκατό (</w:t>
            </w:r>
            <w:r w:rsidRPr="00594441">
              <w:rPr>
                <w:color w:val="26282A"/>
                <w:lang w:val="el-GR" w:eastAsia="en-GB"/>
              </w:rPr>
              <w:t>200</w:t>
            </w:r>
            <w:r w:rsidRPr="00EC68AB">
              <w:rPr>
                <w:color w:val="26282A"/>
                <w:lang w:val="el-GR" w:eastAsia="en-GB"/>
              </w:rPr>
              <w:t>%) του προϋπολογισμού του υπό ανάθεση έργου, μη συμπεριλαμβανομένου Φ.Π.Α.</w:t>
            </w:r>
          </w:p>
        </w:tc>
      </w:tr>
      <w:bookmarkEnd w:id="171"/>
    </w:tbl>
    <w:p w14:paraId="0B0F3787" w14:textId="77777777" w:rsidR="00D56132" w:rsidRPr="00603221" w:rsidRDefault="00D56132">
      <w:pPr>
        <w:rPr>
          <w:b/>
          <w:lang w:val="el-GR"/>
        </w:rPr>
      </w:pPr>
    </w:p>
    <w:p w14:paraId="61D1F79A" w14:textId="6CBBE5B6"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8F55A6">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592A37"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63F8CA81"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8F55A6">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592A37"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592A37"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592A37"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592A37"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3B5A2ADD" w14:textId="21D3F0A5"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8F55A6">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592A37" w14:paraId="2B86241E" w14:textId="77777777" w:rsidTr="009C5EA6">
        <w:trPr>
          <w:trHeight w:val="1063"/>
        </w:trPr>
        <w:tc>
          <w:tcPr>
            <w:tcW w:w="675" w:type="dxa"/>
          </w:tcPr>
          <w:p w14:paraId="2BB9B37A" w14:textId="77777777" w:rsidR="00135A3A" w:rsidRPr="00603221" w:rsidRDefault="00135A3A" w:rsidP="00135A3A">
            <w:r w:rsidRPr="00603221">
              <w:rPr>
                <w:lang w:val="el-GR"/>
              </w:rPr>
              <w:lastRenderedPageBreak/>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592A37"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592A37"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592A37"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592A37"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592A37"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592A37"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592A37"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592A37"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592A37"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592A37"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592A37"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592A37"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592A37"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592A37"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592A37"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w:t>
            </w:r>
            <w:r w:rsidRPr="00603221">
              <w:rPr>
                <w:lang w:val="el-GR"/>
              </w:rPr>
              <w:lastRenderedPageBreak/>
              <w:t>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2B3CD4F6"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8F55A6" w:rsidRPr="00603221">
              <w:rPr>
                <w:lang w:val="el-GR"/>
              </w:rPr>
              <w:t xml:space="preserve">ΠΑΡΑΡΤΗΜΑ </w:t>
            </w:r>
            <w:r w:rsidR="008F55A6" w:rsidRPr="008F55A6">
              <w:t>Ι</w:t>
            </w:r>
            <w:r w:rsidR="008F55A6" w:rsidRPr="00603221">
              <w:t>V</w:t>
            </w:r>
            <w:r w:rsidR="008F55A6"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FFA26F3"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8F55A6">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592A37"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2FB2D881"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8F55A6">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592A37"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lastRenderedPageBreak/>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w:t>
      </w:r>
      <w:r w:rsidRPr="00AB1795">
        <w:rPr>
          <w:lang w:val="el-GR"/>
        </w:rPr>
        <w:lastRenderedPageBreak/>
        <w:t>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77777777" w:rsidR="002B2F6A" w:rsidRDefault="003355E7" w:rsidP="002B2F6A">
      <w:pPr>
        <w:rPr>
          <w:lang w:val="el-GR"/>
        </w:rPr>
      </w:pPr>
      <w:r w:rsidRPr="00603221">
        <w:rPr>
          <w:b/>
          <w:bCs/>
          <w:lang w:val="el-GR"/>
        </w:rPr>
        <w:t>Β.</w:t>
      </w:r>
      <w:r w:rsidR="005F6FEE">
        <w:rPr>
          <w:b/>
          <w:bCs/>
          <w:lang w:val="el-GR"/>
        </w:rPr>
        <w:t>8</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77777777" w:rsidR="00EB1543" w:rsidRPr="00603221" w:rsidRDefault="00EB1543" w:rsidP="00EB1543">
      <w:pPr>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77777777" w:rsidR="002B2F6A" w:rsidRPr="00611572" w:rsidRDefault="002B2F6A" w:rsidP="002B2F6A">
      <w:pPr>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rsidP="00EF0725">
      <w:pPr>
        <w:numPr>
          <w:ilvl w:val="0"/>
          <w:numId w:val="5"/>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73" w:name="_Toc97194289"/>
      <w:bookmarkStart w:id="174" w:name="_Toc97194431"/>
      <w:bookmarkStart w:id="175" w:name="_Toc125623890"/>
      <w:r w:rsidRPr="00603221">
        <w:rPr>
          <w:rFonts w:cs="Tahoma"/>
          <w:lang w:val="el-GR"/>
        </w:rPr>
        <w:t>Κριτήρια Ανάθεσης</w:t>
      </w:r>
      <w:bookmarkEnd w:id="173"/>
      <w:bookmarkEnd w:id="174"/>
      <w:bookmarkEnd w:id="175"/>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76" w:name="_Ref496542191"/>
      <w:bookmarkStart w:id="177" w:name="_Toc97194290"/>
      <w:bookmarkStart w:id="178" w:name="_Toc97194432"/>
      <w:bookmarkStart w:id="179" w:name="_Toc125623891"/>
      <w:r w:rsidRPr="00603221">
        <w:rPr>
          <w:lang w:val="el-GR"/>
        </w:rPr>
        <w:t>Κριτήριο ανάθεσης</w:t>
      </w:r>
      <w:bookmarkEnd w:id="176"/>
      <w:bookmarkEnd w:id="177"/>
      <w:bookmarkEnd w:id="178"/>
      <w:bookmarkEnd w:id="179"/>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0" w:name="_Toc9049526"/>
      <w:bookmarkStart w:id="181" w:name="_Toc9050798"/>
      <w:bookmarkStart w:id="182" w:name="_Toc16061711"/>
      <w:bookmarkStart w:id="183" w:name="_Toc25743321"/>
      <w:bookmarkStart w:id="184" w:name="_Toc26592535"/>
      <w:bookmarkStart w:id="185" w:name="_Toc43634791"/>
      <w:bookmarkStart w:id="186" w:name="_Toc44821171"/>
      <w:bookmarkStart w:id="187" w:name="_Toc48552963"/>
      <w:bookmarkStart w:id="188" w:name="_Toc49074409"/>
      <w:bookmarkStart w:id="189" w:name="_Toc286055470"/>
      <w:bookmarkStart w:id="190" w:name="_Toc97194294"/>
      <w:bookmarkStart w:id="191" w:name="_Toc125623892"/>
      <w:r w:rsidRPr="00603221">
        <w:rPr>
          <w:rFonts w:cs="Tahoma"/>
          <w:szCs w:val="22"/>
          <w:u w:val="single"/>
          <w:lang w:val="el-GR"/>
        </w:rPr>
        <w:t>Διαμόρφωση συγκριτικού κόστους Προσφοράς</w:t>
      </w:r>
      <w:bookmarkEnd w:id="180"/>
      <w:bookmarkEnd w:id="181"/>
      <w:bookmarkEnd w:id="182"/>
      <w:bookmarkEnd w:id="183"/>
      <w:bookmarkEnd w:id="184"/>
      <w:bookmarkEnd w:id="185"/>
      <w:bookmarkEnd w:id="186"/>
      <w:bookmarkEnd w:id="187"/>
      <w:bookmarkEnd w:id="188"/>
      <w:bookmarkEnd w:id="189"/>
      <w:bookmarkEnd w:id="190"/>
      <w:bookmarkEnd w:id="191"/>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04D0C502"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8F55A6" w:rsidRPr="00603221">
        <w:rPr>
          <w:lang w:val="el-GR"/>
        </w:rPr>
        <w:t xml:space="preserve">ΠΑΡΑΡΤΗΜΑ </w:t>
      </w:r>
      <w:r w:rsidR="008F55A6" w:rsidRPr="00603221">
        <w:t>VI</w:t>
      </w:r>
      <w:r w:rsidR="008F55A6"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8F55A6"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2" w:name="_Toc97194296"/>
      <w:bookmarkStart w:id="193" w:name="_Toc97194435"/>
      <w:bookmarkStart w:id="194" w:name="_Toc125623893"/>
      <w:r w:rsidRPr="00603221">
        <w:rPr>
          <w:rFonts w:cs="Tahoma"/>
          <w:lang w:val="el-GR"/>
        </w:rPr>
        <w:t>Κατάρτιση - Περιεχόμενο Προσφορών</w:t>
      </w:r>
      <w:bookmarkEnd w:id="192"/>
      <w:bookmarkEnd w:id="193"/>
      <w:bookmarkEnd w:id="194"/>
    </w:p>
    <w:p w14:paraId="6130DDE8" w14:textId="77777777" w:rsidR="008338F0" w:rsidRPr="00603221" w:rsidRDefault="003355E7" w:rsidP="005A1609">
      <w:pPr>
        <w:pStyle w:val="3"/>
        <w:ind w:left="709" w:hanging="709"/>
        <w:rPr>
          <w:lang w:val="el-GR"/>
        </w:rPr>
      </w:pPr>
      <w:bookmarkStart w:id="195" w:name="_Ref496542253"/>
      <w:bookmarkStart w:id="196" w:name="_Toc97194297"/>
      <w:bookmarkStart w:id="197" w:name="_Toc97194436"/>
      <w:bookmarkStart w:id="198" w:name="_Toc125623894"/>
      <w:r w:rsidRPr="00603221">
        <w:rPr>
          <w:lang w:val="el-GR"/>
        </w:rPr>
        <w:t>Γενικοί όροι υποβολής προσφορών</w:t>
      </w:r>
      <w:bookmarkEnd w:id="195"/>
      <w:bookmarkEnd w:id="196"/>
      <w:bookmarkEnd w:id="197"/>
      <w:bookmarkEnd w:id="198"/>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199" w:name="_Toc74566860"/>
      <w:bookmarkStart w:id="200" w:name="_Ref496542299"/>
      <w:bookmarkStart w:id="201" w:name="_Toc97194298"/>
      <w:bookmarkStart w:id="202" w:name="_Toc97194437"/>
      <w:bookmarkStart w:id="203" w:name="_Toc125623895"/>
      <w:bookmarkEnd w:id="199"/>
      <w:r w:rsidRPr="00603221">
        <w:rPr>
          <w:lang w:val="el-GR"/>
        </w:rPr>
        <w:t>Χρόνος και Τρόπος υποβολής προσφορών</w:t>
      </w:r>
      <w:bookmarkEnd w:id="200"/>
      <w:bookmarkEnd w:id="201"/>
      <w:bookmarkEnd w:id="202"/>
      <w:bookmarkEnd w:id="203"/>
      <w:r w:rsidRPr="00603221">
        <w:rPr>
          <w:lang w:val="el-GR"/>
        </w:rPr>
        <w:t xml:space="preserve"> </w:t>
      </w:r>
    </w:p>
    <w:p w14:paraId="27788B99" w14:textId="5A03FC27" w:rsidR="008338F0" w:rsidRDefault="008338F0" w:rsidP="00DB2BAF">
      <w:pPr>
        <w:rPr>
          <w:lang w:val="el-GR"/>
        </w:rPr>
      </w:pPr>
    </w:p>
    <w:p w14:paraId="5690412D" w14:textId="43DB2A86" w:rsidR="004B759E" w:rsidRPr="00821852" w:rsidRDefault="000F0E29" w:rsidP="00D472F0">
      <w:pPr>
        <w:rPr>
          <w:b/>
          <w:bCs/>
          <w:lang w:val="el-GR"/>
        </w:rPr>
      </w:pPr>
      <w:bookmarkStart w:id="204" w:name="_Toc74566862"/>
      <w:bookmarkStart w:id="205" w:name="_Toc97194299"/>
      <w:bookmarkEnd w:id="20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8F55A6">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5"/>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06"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6"/>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07" w:name="_Toc74566865"/>
      <w:bookmarkStart w:id="208" w:name="_Toc97194301"/>
      <w:bookmarkEnd w:id="207"/>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8"/>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09" w:name="_Ref75869622"/>
      <w:bookmarkStart w:id="210" w:name="_Toc97194302"/>
    </w:p>
    <w:p w14:paraId="5C483A6C" w14:textId="0270ED48"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1" w:name="_Toc74566867"/>
      <w:bookmarkStart w:id="212" w:name="_Toc74566868"/>
      <w:bookmarkStart w:id="213" w:name="_Toc74566869"/>
      <w:bookmarkStart w:id="214" w:name="_Toc74566870"/>
      <w:bookmarkEnd w:id="211"/>
      <w:bookmarkEnd w:id="212"/>
      <w:bookmarkEnd w:id="213"/>
      <w:bookmarkEnd w:id="214"/>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8F55A6" w:rsidRPr="008F55A6">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8F55A6" w:rsidRPr="00603221">
        <w:rPr>
          <w:lang w:val="el-GR"/>
        </w:rPr>
        <w:t xml:space="preserve">ΠΑΡΑΡΤΗΜΑ </w:t>
      </w:r>
      <w:r w:rsidR="008F55A6" w:rsidRPr="008F55A6">
        <w:rPr>
          <w:lang w:val="el-GR"/>
        </w:rPr>
        <w:t>VI</w:t>
      </w:r>
      <w:r w:rsidR="008F55A6"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9"/>
      <w:bookmarkEnd w:id="210"/>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15" w:name="_Toc74566872"/>
      <w:bookmarkStart w:id="216" w:name="_Toc74566873"/>
      <w:bookmarkStart w:id="217" w:name="_Toc97194304"/>
      <w:bookmarkEnd w:id="215"/>
      <w:bookmarkEnd w:id="216"/>
      <w:r w:rsidRPr="000F0E29">
        <w:rPr>
          <w:b/>
          <w:bCs/>
          <w:lang w:val="el-GR"/>
        </w:rPr>
        <w:lastRenderedPageBreak/>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17"/>
    </w:p>
    <w:p w14:paraId="1A503652" w14:textId="77777777" w:rsidR="004E36A7" w:rsidRPr="008A2283" w:rsidRDefault="004E36A7" w:rsidP="004E36A7">
      <w:pPr>
        <w:rPr>
          <w:color w:val="000000"/>
          <w:lang w:val="el-GR"/>
        </w:rPr>
      </w:pPr>
      <w:bookmarkStart w:id="218"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18"/>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w:t>
      </w:r>
      <w:r w:rsidRPr="008178FF">
        <w:rPr>
          <w:lang w:val="el-GR"/>
        </w:rPr>
        <w:lastRenderedPageBreak/>
        <w:t>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19" w:name="_Ref496542340"/>
      <w:bookmarkStart w:id="220" w:name="_Toc97194305"/>
      <w:bookmarkStart w:id="221" w:name="_Toc97194438"/>
      <w:bookmarkStart w:id="222" w:name="_Toc125623896"/>
      <w:r w:rsidRPr="00603221">
        <w:rPr>
          <w:lang w:val="el-GR"/>
        </w:rPr>
        <w:t>Περιεχόμενα Φακέλου «Δικαιολογητικά Συμμετοχής - Τεχνική Προσφορά»</w:t>
      </w:r>
      <w:bookmarkEnd w:id="219"/>
      <w:bookmarkEnd w:id="220"/>
      <w:bookmarkEnd w:id="221"/>
      <w:bookmarkEnd w:id="222"/>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23" w:name="_Toc74566876"/>
      <w:bookmarkStart w:id="224" w:name="_Ref55324286"/>
      <w:bookmarkStart w:id="225" w:name="_Toc97194306"/>
      <w:bookmarkStart w:id="226" w:name="_Toc125623897"/>
      <w:bookmarkEnd w:id="223"/>
      <w:r w:rsidRPr="003329FF">
        <w:rPr>
          <w:rStyle w:val="Heading4Char"/>
          <w:rFonts w:ascii="Tahoma" w:hAnsi="Tahoma" w:cs="Tahoma"/>
          <w:b/>
          <w:bCs/>
          <w:sz w:val="22"/>
        </w:rPr>
        <w:t>Δικαιολογητικά Συμμετοχής</w:t>
      </w:r>
      <w:bookmarkEnd w:id="224"/>
      <w:bookmarkEnd w:id="225"/>
      <w:bookmarkEnd w:id="226"/>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6EEF7696"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7"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8F55A6">
        <w:rPr>
          <w:lang w:val="el-GR"/>
        </w:rPr>
        <w:t>2.1.5</w:t>
      </w:r>
      <w:r w:rsidRPr="00603221">
        <w:rPr>
          <w:lang w:val="el-GR"/>
        </w:rPr>
        <w:fldChar w:fldCharType="end"/>
      </w:r>
      <w:bookmarkEnd w:id="227"/>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8F55A6">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2C9A818D" w:rsidR="00CD4F51" w:rsidRPr="00B07864" w:rsidRDefault="00CD4F51" w:rsidP="00CD4F51">
      <w:pPr>
        <w:rPr>
          <w:lang w:val="el-GR"/>
        </w:rPr>
      </w:pPr>
      <w:bookmarkStart w:id="228"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w:t>
      </w:r>
      <w:r w:rsidR="009F688B" w:rsidRPr="00B07864">
        <w:rPr>
          <w:lang w:val="el-GR"/>
        </w:rPr>
        <w:lastRenderedPageBreak/>
        <w:t xml:space="preserve">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8F55A6" w:rsidRPr="00603221">
        <w:rPr>
          <w:lang w:val="el-GR"/>
        </w:rPr>
        <w:t xml:space="preserve">ΠΑΡΑΡΤΗΜΑ </w:t>
      </w:r>
      <w:r w:rsidR="008F55A6" w:rsidRPr="00603221">
        <w:t>VI</w:t>
      </w:r>
      <w:r w:rsidR="008F55A6" w:rsidRPr="00603221">
        <w:rPr>
          <w:lang w:val="el-GR"/>
        </w:rPr>
        <w:t>Ι – Άλλες Δηλώσεις</w:t>
      </w:r>
      <w:r w:rsidR="009F688B">
        <w:rPr>
          <w:lang w:val="el-GR"/>
        </w:rPr>
        <w:fldChar w:fldCharType="end"/>
      </w:r>
      <w:r w:rsidRPr="00B07864">
        <w:rPr>
          <w:lang w:val="el-GR"/>
        </w:rPr>
        <w:t>.</w:t>
      </w:r>
    </w:p>
    <w:bookmarkEnd w:id="228"/>
    <w:p w14:paraId="0AF6E168" w14:textId="77777777" w:rsidR="007702DC" w:rsidRDefault="007702DC" w:rsidP="002C7E9A">
      <w:pPr>
        <w:rPr>
          <w:lang w:val="el-GR"/>
        </w:rPr>
      </w:pPr>
    </w:p>
    <w:p w14:paraId="3C320E46" w14:textId="6471D306"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8F55A6"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C017E85"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25630428"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8F55A6"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lastRenderedPageBreak/>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29" w:name="_Toc97194307"/>
      <w:bookmarkStart w:id="230" w:name="_Toc125623898"/>
      <w:r w:rsidRPr="00603221">
        <w:rPr>
          <w:rFonts w:cs="Tahoma"/>
          <w:szCs w:val="22"/>
          <w:lang w:val="el-GR"/>
        </w:rPr>
        <w:t>Τεχνική Προσφορά</w:t>
      </w:r>
      <w:bookmarkEnd w:id="229"/>
      <w:bookmarkEnd w:id="230"/>
      <w:r w:rsidRPr="00603221">
        <w:rPr>
          <w:rFonts w:cs="Tahoma"/>
          <w:szCs w:val="22"/>
          <w:lang w:val="el-GR"/>
        </w:rPr>
        <w:t xml:space="preserve"> </w:t>
      </w:r>
      <w:r w:rsidR="00E1337D" w:rsidRPr="00603221">
        <w:rPr>
          <w:rFonts w:cs="Tahoma"/>
          <w:szCs w:val="22"/>
          <w:lang w:val="el-GR"/>
        </w:rPr>
        <w:t xml:space="preserve"> </w:t>
      </w:r>
    </w:p>
    <w:p w14:paraId="34F3DD8A" w14:textId="68CE9ACE"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8F55A6"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8F55A6"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488350FD"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8F55A6" w:rsidRPr="008F55A6">
        <w:rPr>
          <w:lang w:val="el-GR"/>
        </w:rPr>
        <w:t xml:space="preserve">ΠΑΡΑΡΤΗΜΑ </w:t>
      </w:r>
      <w:r w:rsidR="008F55A6" w:rsidRPr="00603221">
        <w:t>V</w:t>
      </w:r>
      <w:r w:rsidR="008F55A6" w:rsidRPr="008F55A6">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1" w:name="_Ref496542376"/>
      <w:bookmarkStart w:id="232" w:name="_Toc97194308"/>
      <w:bookmarkStart w:id="233" w:name="_Toc97194439"/>
      <w:bookmarkStart w:id="234" w:name="_Toc125623899"/>
      <w:r w:rsidRPr="00603221">
        <w:rPr>
          <w:lang w:val="el-GR"/>
        </w:rPr>
        <w:t>Περιεχόμενα Φακέλου «Οικονομική Προσφορά» / Τρόπος σύνταξης και υποβολής οικονομικών προσφορών</w:t>
      </w:r>
      <w:bookmarkEnd w:id="231"/>
      <w:bookmarkEnd w:id="232"/>
      <w:bookmarkEnd w:id="233"/>
      <w:bookmarkEnd w:id="234"/>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5E1BBD6D"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8F55A6" w:rsidRPr="00603221">
        <w:rPr>
          <w:lang w:val="el-GR"/>
        </w:rPr>
        <w:t xml:space="preserve">ΠΑΡΑΡΤΗΜΑ </w:t>
      </w:r>
      <w:r w:rsidR="008F55A6" w:rsidRPr="00603221">
        <w:t>VI</w:t>
      </w:r>
      <w:r w:rsidR="008F55A6"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w:t>
      </w:r>
      <w:r w:rsidRPr="00603221">
        <w:rPr>
          <w:lang w:val="el-GR" w:eastAsia="el-GR"/>
        </w:rPr>
        <w:lastRenderedPageBreak/>
        <w:t xml:space="preserve">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5" w:name="_Hlk67667045"/>
      <w:r w:rsidR="00C25AFF" w:rsidRPr="00C25AFF">
        <w:rPr>
          <w:lang w:val="el-GR"/>
        </w:rPr>
        <w:t>όπως τροποποιήθηκε με το άρθρο 42 του ν. 4782/Α36/9-3-2021</w:t>
      </w:r>
      <w:r w:rsidR="00C25AFF">
        <w:rPr>
          <w:lang w:val="el-GR"/>
        </w:rPr>
        <w:t xml:space="preserve"> </w:t>
      </w:r>
      <w:bookmarkEnd w:id="235"/>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2EB0E7F1"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8F55A6">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36" w:name="_Ref496542395"/>
      <w:bookmarkStart w:id="237" w:name="_Ref496542431"/>
      <w:bookmarkStart w:id="238" w:name="_Toc97194309"/>
      <w:bookmarkStart w:id="239" w:name="_Toc97194440"/>
      <w:bookmarkStart w:id="240" w:name="_Toc125623900"/>
      <w:r w:rsidRPr="00603221">
        <w:rPr>
          <w:lang w:val="el-GR"/>
        </w:rPr>
        <w:t>Χρόνος ισχύος των προσφορών</w:t>
      </w:r>
      <w:bookmarkEnd w:id="236"/>
      <w:bookmarkEnd w:id="237"/>
      <w:bookmarkEnd w:id="238"/>
      <w:bookmarkEnd w:id="239"/>
      <w:bookmarkEnd w:id="240"/>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5B95B84B"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8F55A6">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1" w:name="_Hlk9420445"/>
      <w:r w:rsidRPr="00603221">
        <w:rPr>
          <w:lang w:val="el-GR" w:eastAsia="el-GR"/>
        </w:rPr>
        <w:t>.</w:t>
      </w:r>
      <w:r w:rsidR="003528AF">
        <w:rPr>
          <w:lang w:val="el-GR" w:eastAsia="el-GR"/>
        </w:rPr>
        <w:t xml:space="preserve"> </w:t>
      </w:r>
      <w:r w:rsidR="003528AF" w:rsidRPr="009567C7">
        <w:rPr>
          <w:lang w:val="el-GR" w:eastAsia="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w:t>
      </w:r>
      <w:r w:rsidR="003528AF" w:rsidRPr="009567C7">
        <w:rPr>
          <w:lang w:val="el-GR" w:eastAsia="el-GR"/>
        </w:rPr>
        <w:lastRenderedPageBreak/>
        <w:t>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1"/>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2" w:name="_Ref67613193"/>
      <w:bookmarkStart w:id="243" w:name="_Toc97194310"/>
      <w:bookmarkStart w:id="244" w:name="_Toc97194441"/>
      <w:bookmarkStart w:id="245" w:name="_Toc125623901"/>
      <w:r w:rsidRPr="00603221">
        <w:rPr>
          <w:lang w:val="el-GR"/>
        </w:rPr>
        <w:t>Λόγοι απόρριψης προσφορών</w:t>
      </w:r>
      <w:bookmarkEnd w:id="242"/>
      <w:bookmarkEnd w:id="243"/>
      <w:bookmarkEnd w:id="244"/>
      <w:bookmarkEnd w:id="245"/>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253DC7AA"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8F55A6">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F55A6">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F55A6">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F55A6">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F55A6">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F55A6">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F55A6">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76B21496"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F55A6">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02C4109"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3DAC004" w14:textId="4DBD3273"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8F55A6">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lastRenderedPageBreak/>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34865E31"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0634DE65" w14:textId="77777777" w:rsidR="008338F0" w:rsidRPr="00603221" w:rsidRDefault="003355E7" w:rsidP="002D0CD6">
      <w:pPr>
        <w:pStyle w:val="1"/>
        <w:rPr>
          <w:rFonts w:cs="Tahoma"/>
          <w:sz w:val="22"/>
          <w:szCs w:val="22"/>
        </w:rPr>
      </w:pPr>
      <w:bookmarkStart w:id="246" w:name="_Toc97194442"/>
      <w:bookmarkStart w:id="247" w:name="_Toc125623902"/>
      <w:r w:rsidRPr="00603221">
        <w:rPr>
          <w:rFonts w:cs="Tahoma"/>
          <w:sz w:val="22"/>
          <w:szCs w:val="22"/>
        </w:rPr>
        <w:lastRenderedPageBreak/>
        <w:t>ΔΙΕΝΕΡΓΕΙΑ ΔΙΑΔΙΚΑΣΙΑΣ - ΑΞΙΟΛΟΓΗΣΗ ΠΡΟΣΦΟΡΩΝ</w:t>
      </w:r>
      <w:bookmarkEnd w:id="246"/>
      <w:bookmarkEnd w:id="247"/>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48" w:name="_Ref496542534"/>
      <w:bookmarkStart w:id="249" w:name="_Toc97194311"/>
      <w:bookmarkStart w:id="250" w:name="_Toc97194443"/>
      <w:bookmarkStart w:id="251" w:name="_Toc125623903"/>
      <w:r w:rsidRPr="00603221">
        <w:rPr>
          <w:rFonts w:cs="Tahoma"/>
          <w:lang w:val="el-GR"/>
        </w:rPr>
        <w:t>Αποσφράγιση και αξιολόγηση προσφορών</w:t>
      </w:r>
      <w:bookmarkEnd w:id="248"/>
      <w:bookmarkEnd w:id="249"/>
      <w:bookmarkEnd w:id="250"/>
      <w:bookmarkEnd w:id="251"/>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2" w:name="_Ref496542486"/>
      <w:bookmarkStart w:id="253" w:name="_Toc97194312"/>
      <w:bookmarkStart w:id="254" w:name="_Toc97194444"/>
      <w:bookmarkStart w:id="255" w:name="_Toc125623904"/>
      <w:r w:rsidRPr="00603221">
        <w:rPr>
          <w:lang w:val="el-GR"/>
        </w:rPr>
        <w:t>Ηλεκτρονική αποσφράγιση προσφορών</w:t>
      </w:r>
      <w:bookmarkEnd w:id="252"/>
      <w:bookmarkEnd w:id="253"/>
      <w:bookmarkEnd w:id="254"/>
      <w:bookmarkEnd w:id="255"/>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708143CB"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2F59C9">
        <w:rPr>
          <w:b/>
          <w:bCs/>
          <w:lang w:val="el-GR"/>
        </w:rPr>
        <w:t>δύο</w:t>
      </w:r>
      <w:r w:rsidRPr="009E58E5">
        <w:rPr>
          <w:b/>
          <w:bCs/>
          <w:lang w:val="el-GR"/>
        </w:rPr>
        <w:t xml:space="preserve"> (</w:t>
      </w:r>
      <w:r w:rsidR="002F59C9">
        <w:rPr>
          <w:b/>
          <w:bCs/>
          <w:lang w:val="el-GR"/>
        </w:rPr>
        <w:t>2</w:t>
      </w:r>
      <w:r w:rsidRPr="009E58E5">
        <w:rPr>
          <w:b/>
          <w:bCs/>
          <w:lang w:val="el-GR"/>
        </w:rPr>
        <w:t>) εργάσιμες ημέρες</w:t>
      </w:r>
      <w:r w:rsidRPr="00032BBA">
        <w:rPr>
          <w:lang w:val="el-GR"/>
        </w:rPr>
        <w:t xml:space="preserve"> μετά την καταληκτική ημερομηνία προσφορών</w:t>
      </w:r>
      <w:r w:rsidR="00BA6AC6">
        <w:rPr>
          <w:lang w:val="el-GR"/>
        </w:rPr>
        <w:t xml:space="preserve"> ήτοι </w:t>
      </w:r>
      <w:r w:rsidR="00BA6AC6" w:rsidRPr="0068041D">
        <w:rPr>
          <w:b/>
          <w:bCs/>
          <w:lang w:val="el-GR"/>
        </w:rPr>
        <w:t>14-02-2023</w:t>
      </w:r>
      <w:r w:rsidR="00BA6AC6">
        <w:rPr>
          <w:lang w:val="el-GR"/>
        </w:rPr>
        <w:t xml:space="preserve"> και ώρα </w:t>
      </w:r>
      <w:r w:rsidR="00BA6AC6">
        <w:rPr>
          <w:b/>
          <w:bCs/>
          <w:lang w:val="el-GR"/>
        </w:rPr>
        <w:t>14:00.</w:t>
      </w:r>
    </w:p>
    <w:p w14:paraId="3CB9D9BB"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56" w:name="_Toc74566885"/>
      <w:bookmarkStart w:id="257" w:name="_Toc74566886"/>
      <w:bookmarkStart w:id="258" w:name="_Toc74566887"/>
      <w:bookmarkStart w:id="259" w:name="_Toc74566888"/>
      <w:bookmarkStart w:id="260" w:name="_Toc74566889"/>
      <w:bookmarkStart w:id="261" w:name="_Toc74566890"/>
      <w:bookmarkStart w:id="262" w:name="_Toc74566891"/>
      <w:bookmarkStart w:id="263" w:name="_Toc74566892"/>
      <w:bookmarkStart w:id="264" w:name="_Ref40981105"/>
      <w:bookmarkStart w:id="265" w:name="_Ref40981122"/>
      <w:bookmarkStart w:id="266" w:name="_Ref40981155"/>
      <w:bookmarkStart w:id="267" w:name="_Toc97194313"/>
      <w:bookmarkStart w:id="268" w:name="_Toc97194445"/>
      <w:bookmarkStart w:id="269" w:name="_Toc125623905"/>
      <w:bookmarkEnd w:id="256"/>
      <w:bookmarkEnd w:id="257"/>
      <w:bookmarkEnd w:id="258"/>
      <w:bookmarkEnd w:id="259"/>
      <w:bookmarkEnd w:id="260"/>
      <w:bookmarkEnd w:id="261"/>
      <w:bookmarkEnd w:id="262"/>
      <w:bookmarkEnd w:id="263"/>
      <w:r w:rsidRPr="00603221">
        <w:rPr>
          <w:lang w:val="el-GR"/>
        </w:rPr>
        <w:t>Αξιολόγηση προσφορών</w:t>
      </w:r>
      <w:bookmarkEnd w:id="264"/>
      <w:bookmarkEnd w:id="265"/>
      <w:bookmarkEnd w:id="266"/>
      <w:bookmarkEnd w:id="267"/>
      <w:bookmarkEnd w:id="268"/>
      <w:bookmarkEnd w:id="269"/>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6152F011"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1B988211" w14:textId="77777777" w:rsidR="008338F0" w:rsidRDefault="003355E7" w:rsidP="003A109E">
      <w:pPr>
        <w:pStyle w:val="2"/>
        <w:rPr>
          <w:rFonts w:cs="Tahoma"/>
          <w:lang w:val="el-GR"/>
        </w:rPr>
      </w:pPr>
      <w:bookmarkStart w:id="270" w:name="__RefHeading___Toc491950129"/>
      <w:bookmarkEnd w:id="270"/>
      <w:r w:rsidRPr="00603221">
        <w:rPr>
          <w:rFonts w:cs="Tahoma"/>
          <w:lang w:val="el-GR"/>
        </w:rPr>
        <w:lastRenderedPageBreak/>
        <w:tab/>
      </w:r>
      <w:bookmarkStart w:id="271" w:name="_Ref496542592"/>
      <w:bookmarkStart w:id="272" w:name="_Ref67613215"/>
      <w:bookmarkStart w:id="273" w:name="_Toc97194314"/>
      <w:bookmarkStart w:id="274" w:name="_Toc97194446"/>
      <w:bookmarkStart w:id="275" w:name="_Toc125623906"/>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1"/>
      <w:r w:rsidR="00BB3801" w:rsidRPr="00603221">
        <w:rPr>
          <w:rFonts w:cs="Tahoma"/>
          <w:lang w:val="el-GR"/>
        </w:rPr>
        <w:t>προσωρινού αναδόχου</w:t>
      </w:r>
      <w:bookmarkEnd w:id="272"/>
      <w:bookmarkEnd w:id="273"/>
      <w:bookmarkEnd w:id="274"/>
      <w:bookmarkEnd w:id="275"/>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76" w:name="_Toc74566895"/>
      <w:bookmarkStart w:id="277" w:name="_Toc74566896"/>
      <w:bookmarkStart w:id="278" w:name="_Toc74566897"/>
      <w:bookmarkStart w:id="279" w:name="_Toc74566898"/>
      <w:bookmarkStart w:id="280" w:name="_Toc74566899"/>
      <w:bookmarkStart w:id="281" w:name="_Toc74566900"/>
      <w:bookmarkStart w:id="282" w:name="_Toc74566901"/>
      <w:bookmarkStart w:id="283" w:name="_Toc74566902"/>
      <w:bookmarkStart w:id="284" w:name="_Toc74566903"/>
      <w:bookmarkStart w:id="285" w:name="_Toc74566904"/>
      <w:bookmarkStart w:id="286" w:name="_Toc74566905"/>
      <w:bookmarkStart w:id="287" w:name="_Toc74566906"/>
      <w:bookmarkStart w:id="288" w:name="_Toc74566907"/>
      <w:bookmarkStart w:id="289" w:name="_Toc74566908"/>
      <w:bookmarkStart w:id="290" w:name="_Toc74566909"/>
      <w:bookmarkStart w:id="291" w:name="_Toc74566910"/>
      <w:bookmarkStart w:id="292" w:name="_Toc74566911"/>
      <w:bookmarkStart w:id="293" w:name="_Toc74566912"/>
      <w:bookmarkStart w:id="294" w:name="_Toc74566913"/>
      <w:bookmarkStart w:id="295" w:name="_Toc74566914"/>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603221">
        <w:rPr>
          <w:rFonts w:cs="Tahoma"/>
          <w:lang w:val="el-GR"/>
        </w:rPr>
        <w:tab/>
      </w:r>
      <w:bookmarkStart w:id="296" w:name="_Toc97194315"/>
      <w:bookmarkStart w:id="297" w:name="_Toc97194447"/>
      <w:bookmarkStart w:id="298" w:name="_Ref113958813"/>
      <w:bookmarkStart w:id="299" w:name="_Ref113958825"/>
      <w:bookmarkStart w:id="300" w:name="_Ref113958826"/>
      <w:bookmarkStart w:id="301" w:name="_Toc125623907"/>
      <w:r w:rsidRPr="00603221">
        <w:rPr>
          <w:rFonts w:cs="Tahoma"/>
          <w:lang w:val="el-GR"/>
        </w:rPr>
        <w:t>Κατακύρωση - σύναψη σύμβασης</w:t>
      </w:r>
      <w:bookmarkEnd w:id="296"/>
      <w:bookmarkEnd w:id="297"/>
      <w:bookmarkEnd w:id="298"/>
      <w:bookmarkEnd w:id="299"/>
      <w:bookmarkEnd w:id="300"/>
      <w:bookmarkEnd w:id="301"/>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w:t>
      </w:r>
      <w:r w:rsidRPr="00CE73AA">
        <w:rPr>
          <w:lang w:val="el-GR" w:eastAsia="ar-SA"/>
        </w:rPr>
        <w:lastRenderedPageBreak/>
        <w:t xml:space="preserve">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w:t>
      </w:r>
      <w:r w:rsidRPr="00F70008">
        <w:rPr>
          <w:lang w:val="el-GR" w:eastAsia="ar-SA"/>
        </w:rPr>
        <w:lastRenderedPageBreak/>
        <w:t>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2" w:name="_Toc74566916"/>
      <w:bookmarkStart w:id="303" w:name="_Toc74566917"/>
      <w:bookmarkStart w:id="304" w:name="_Toc74566918"/>
      <w:bookmarkStart w:id="305" w:name="_Toc74566919"/>
      <w:bookmarkStart w:id="306" w:name="_Toc74566920"/>
      <w:bookmarkStart w:id="307" w:name="_Toc74566921"/>
      <w:bookmarkStart w:id="308" w:name="_Toc74566922"/>
      <w:bookmarkStart w:id="309" w:name="_Toc74566923"/>
      <w:bookmarkStart w:id="310" w:name="_Toc74566924"/>
      <w:bookmarkStart w:id="311" w:name="_Toc74566925"/>
      <w:bookmarkStart w:id="312" w:name="_Toc74566926"/>
      <w:bookmarkStart w:id="313" w:name="_Προδικαστικές_Προσφυγές_-"/>
      <w:bookmarkStart w:id="314" w:name="_Toc97194316"/>
      <w:bookmarkStart w:id="315" w:name="_Toc97194448"/>
      <w:bookmarkStart w:id="316" w:name="_Ref496542648"/>
      <w:bookmarkStart w:id="317" w:name="_Ref496542669"/>
      <w:bookmarkStart w:id="318" w:name="_Toc125623908"/>
      <w:bookmarkEnd w:id="302"/>
      <w:bookmarkEnd w:id="303"/>
      <w:bookmarkEnd w:id="304"/>
      <w:bookmarkEnd w:id="305"/>
      <w:bookmarkEnd w:id="306"/>
      <w:bookmarkEnd w:id="307"/>
      <w:bookmarkEnd w:id="308"/>
      <w:bookmarkEnd w:id="309"/>
      <w:bookmarkEnd w:id="310"/>
      <w:bookmarkEnd w:id="311"/>
      <w:bookmarkEnd w:id="312"/>
      <w:bookmarkEnd w:id="313"/>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4"/>
      <w:bookmarkEnd w:id="315"/>
      <w:bookmarkEnd w:id="318"/>
      <w:r w:rsidR="005B1D5A" w:rsidRPr="005B1D5A" w:rsidDel="005B1D5A">
        <w:rPr>
          <w:rFonts w:cs="Tahoma"/>
          <w:lang w:val="el-GR"/>
        </w:rPr>
        <w:t xml:space="preserve"> </w:t>
      </w:r>
      <w:bookmarkEnd w:id="316"/>
      <w:bookmarkEnd w:id="317"/>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w:t>
      </w:r>
      <w:r w:rsidRPr="00020B6A">
        <w:rPr>
          <w:color w:val="000000"/>
          <w:lang w:val="el-GR"/>
        </w:rPr>
        <w:lastRenderedPageBreak/>
        <w:t xml:space="preserve">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19" w:name="_Hlk114820631"/>
      <w:r w:rsidR="00ED4715" w:rsidRPr="006B704A">
        <w:rPr>
          <w:lang w:val="el-GR"/>
        </w:rPr>
        <w:t>Ε.Α.ΔΗ.ΣΥ.</w:t>
      </w:r>
      <w:r w:rsidR="006B3489">
        <w:rPr>
          <w:lang w:val="el-GR"/>
        </w:rPr>
        <w:t xml:space="preserve"> </w:t>
      </w:r>
      <w:bookmarkEnd w:id="319"/>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 xml:space="preserve">ή από την παρέλευση της προθεσμίας για την έκδοση </w:t>
      </w:r>
      <w:r w:rsidR="00072601" w:rsidRPr="007C4E1D">
        <w:rPr>
          <w:color w:val="000000"/>
          <w:lang w:val="el-GR" w:eastAsia="ar-SA"/>
        </w:rPr>
        <w:lastRenderedPageBreak/>
        <w:t>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0" w:name="_Toc97194317"/>
      <w:bookmarkStart w:id="321" w:name="_Toc97194449"/>
      <w:bookmarkStart w:id="322" w:name="_Toc125623909"/>
      <w:r w:rsidRPr="00603221">
        <w:rPr>
          <w:rFonts w:cs="Tahoma"/>
          <w:lang w:val="el-GR"/>
        </w:rPr>
        <w:t>Ματαίωση Διαδικασίας</w:t>
      </w:r>
      <w:bookmarkEnd w:id="320"/>
      <w:bookmarkEnd w:id="321"/>
      <w:bookmarkEnd w:id="322"/>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3" w:name="_Toc97194450"/>
      <w:bookmarkStart w:id="324" w:name="_Toc125623910"/>
      <w:r w:rsidRPr="00603221">
        <w:rPr>
          <w:rFonts w:cs="Tahoma"/>
          <w:sz w:val="22"/>
          <w:szCs w:val="22"/>
        </w:rPr>
        <w:lastRenderedPageBreak/>
        <w:t>ΟΡΟΙ ΕΚΤΕΛΕΣΗΣ ΤΗΣ ΣΥΜΒΑΣΗΣ</w:t>
      </w:r>
      <w:bookmarkEnd w:id="323"/>
      <w:bookmarkEnd w:id="324"/>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25" w:name="_Ref496542746"/>
      <w:bookmarkStart w:id="326" w:name="_Toc97194318"/>
      <w:bookmarkStart w:id="327" w:name="_Toc97194451"/>
      <w:bookmarkStart w:id="328" w:name="_Toc125623911"/>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5"/>
      <w:bookmarkEnd w:id="326"/>
      <w:bookmarkEnd w:id="327"/>
      <w:bookmarkEnd w:id="328"/>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5AC0B6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9" w:name="_Hlk494198985"/>
      <w:r w:rsidR="00B07864">
        <w:rPr>
          <w:lang w:val="el-GR"/>
        </w:rPr>
        <w:t>.</w:t>
      </w:r>
    </w:p>
    <w:bookmarkEnd w:id="329"/>
    <w:p w14:paraId="4772A180" w14:textId="77777777" w:rsidR="008F55A6" w:rsidRPr="008F55A6" w:rsidRDefault="003355E7" w:rsidP="008F55A6">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F55A6">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F55A6">
        <w:rPr>
          <w:lang w:val="el-GR"/>
        </w:rPr>
        <w:br w:type="page"/>
      </w:r>
    </w:p>
    <w:p w14:paraId="45155744" w14:textId="117F189F" w:rsidR="008338F0" w:rsidRDefault="008F55A6" w:rsidP="00B86F1D">
      <w:pPr>
        <w:rPr>
          <w:lang w:val="el-GR"/>
        </w:rPr>
      </w:pPr>
      <w:r w:rsidRPr="003329FF">
        <w:rPr>
          <w:lang w:val="el-GR"/>
        </w:rPr>
        <w:lastRenderedPageBreak/>
        <w:t xml:space="preserve">ΠΑΡΑΡΤΗΜΑ </w:t>
      </w:r>
      <w:r w:rsidRPr="008F55A6">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0" w:name="_Toc97194319"/>
      <w:bookmarkStart w:id="331" w:name="_Toc97194452"/>
      <w:bookmarkStart w:id="332" w:name="_Toc125623912"/>
      <w:r w:rsidRPr="00603221">
        <w:rPr>
          <w:rFonts w:cs="Tahoma"/>
          <w:lang w:val="el-GR"/>
        </w:rPr>
        <w:t>Συμβατικό πλαίσιο – Εφαρμοστέα νομοθεσία</w:t>
      </w:r>
      <w:bookmarkEnd w:id="330"/>
      <w:bookmarkEnd w:id="331"/>
      <w:bookmarkEnd w:id="332"/>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33" w:name="_Ref89075849"/>
      <w:bookmarkStart w:id="334" w:name="_Toc97194320"/>
      <w:bookmarkStart w:id="335" w:name="_Toc97194453"/>
      <w:bookmarkStart w:id="336" w:name="_Toc125623913"/>
      <w:r w:rsidRPr="00603221">
        <w:rPr>
          <w:rFonts w:cs="Tahoma"/>
          <w:lang w:val="el-GR"/>
        </w:rPr>
        <w:t>Όροι εκτέλεσης της σύμβασης</w:t>
      </w:r>
      <w:bookmarkEnd w:id="333"/>
      <w:bookmarkEnd w:id="334"/>
      <w:bookmarkEnd w:id="335"/>
      <w:bookmarkEnd w:id="336"/>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8F8A105"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6388CB" w14:textId="79561ED9" w:rsidR="00EB4107" w:rsidRPr="00B07864" w:rsidRDefault="00EB4107" w:rsidP="00EB4107">
      <w:pPr>
        <w:rPr>
          <w:lang w:val="el-GR"/>
        </w:rPr>
      </w:pPr>
      <w:r w:rsidRPr="00B07864">
        <w:rPr>
          <w:lang w:val="el-GR"/>
        </w:rPr>
        <w:t xml:space="preserve">Ποιο συγκεκριμένα: </w:t>
      </w:r>
    </w:p>
    <w:p w14:paraId="028386C7" w14:textId="77777777" w:rsidR="00EB4107" w:rsidRPr="00EB4107" w:rsidRDefault="00EB4107" w:rsidP="00EB4107">
      <w:pPr>
        <w:rPr>
          <w:lang w:val="el-GR"/>
        </w:rPr>
      </w:pPr>
      <w:r>
        <w:lastRenderedPageBreak/>
        <w:t>i</w:t>
      </w:r>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00FF0455" w:rsidR="006C03D6" w:rsidRPr="00DD50E7" w:rsidRDefault="006C03D6" w:rsidP="006C055E">
      <w:pPr>
        <w:rPr>
          <w:rFonts w:eastAsia="Calibri"/>
          <w:lang w:val="el-GR"/>
        </w:rPr>
      </w:pPr>
      <w:bookmarkStart w:id="33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8F55A6" w:rsidRPr="00C0415C">
        <w:rPr>
          <w:lang w:val="el-GR"/>
        </w:rPr>
        <w:t>ΠΑΡΑΡΤΗΜΑ</w:t>
      </w:r>
      <w:r w:rsidR="008F55A6" w:rsidRPr="002A51E1">
        <w:rPr>
          <w:lang w:val="el-GR"/>
        </w:rPr>
        <w:t xml:space="preserve"> </w:t>
      </w:r>
      <w:r w:rsidR="008F55A6">
        <w:t>X</w:t>
      </w:r>
      <w:r w:rsidR="008F55A6" w:rsidRPr="002A51E1">
        <w:rPr>
          <w:lang w:val="el-GR"/>
        </w:rPr>
        <w:t xml:space="preserve"> – </w:t>
      </w:r>
      <w:r w:rsidR="008F55A6">
        <w:rPr>
          <w:lang w:val="el-GR"/>
        </w:rPr>
        <w:t>Ρήτρα Ακεραιότητας</w:t>
      </w:r>
      <w:r>
        <w:rPr>
          <w:cs/>
          <w:lang w:val="el-GR"/>
        </w:rPr>
        <w:fldChar w:fldCharType="end"/>
      </w:r>
      <w:r>
        <w:rPr>
          <w:rFonts w:hint="cs"/>
          <w:cs/>
          <w:lang w:val="el-GR"/>
        </w:rPr>
        <w:t>η οποία θα περιληφθεί στη σύμβαση</w:t>
      </w:r>
      <w:bookmarkEnd w:id="337"/>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w:t>
      </w:r>
      <w:r w:rsidR="001B56F1" w:rsidRPr="00603221">
        <w:rPr>
          <w:lang w:val="el-GR"/>
        </w:rPr>
        <w:lastRenderedPageBreak/>
        <w:t xml:space="preserve">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4C03A24A"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lastRenderedPageBreak/>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38" w:name="_Toc97194321"/>
      <w:bookmarkStart w:id="339" w:name="_Toc97194454"/>
      <w:bookmarkStart w:id="340" w:name="_Toc125623914"/>
      <w:r w:rsidRPr="00603221">
        <w:rPr>
          <w:rFonts w:cs="Tahoma"/>
          <w:lang w:val="el-GR"/>
        </w:rPr>
        <w:t>Υπεργολαβία</w:t>
      </w:r>
      <w:bookmarkEnd w:id="338"/>
      <w:bookmarkEnd w:id="339"/>
      <w:bookmarkEnd w:id="340"/>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w:t>
      </w:r>
      <w:r w:rsidRPr="00603221">
        <w:rPr>
          <w:lang w:val="el-GR"/>
        </w:rPr>
        <w:lastRenderedPageBreak/>
        <w:t xml:space="preserve">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422E4408"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F55A6">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8F55A6">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1" w:name="_Ref496607258"/>
      <w:bookmarkStart w:id="342" w:name="_Toc97194322"/>
      <w:bookmarkStart w:id="343" w:name="_Toc97194455"/>
      <w:bookmarkStart w:id="344" w:name="_Toc125623915"/>
      <w:r w:rsidRPr="00603221">
        <w:rPr>
          <w:rFonts w:cs="Tahoma"/>
          <w:lang w:val="el-GR"/>
        </w:rPr>
        <w:t>Τροποποίηση σύμβασης κατά τη διάρκειά της</w:t>
      </w:r>
      <w:bookmarkEnd w:id="341"/>
      <w:bookmarkEnd w:id="342"/>
      <w:bookmarkEnd w:id="343"/>
      <w:bookmarkEnd w:id="344"/>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w:t>
      </w:r>
      <w:r w:rsidRPr="00911940">
        <w:rPr>
          <w:lang w:val="el-GR"/>
        </w:rPr>
        <w:lastRenderedPageBreak/>
        <w:t>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45" w:name="_Toc97194324"/>
      <w:bookmarkStart w:id="346" w:name="_Toc97194457"/>
      <w:bookmarkStart w:id="347" w:name="_Ref118479492"/>
      <w:bookmarkStart w:id="348" w:name="_Ref118479515"/>
      <w:bookmarkStart w:id="349" w:name="_Toc125623916"/>
      <w:r w:rsidRPr="00603221">
        <w:rPr>
          <w:rFonts w:cs="Tahoma"/>
          <w:lang w:val="el-GR"/>
        </w:rPr>
        <w:t>Δικαίωμα μονομερούς λύσης της σύμβασης</w:t>
      </w:r>
      <w:bookmarkEnd w:id="345"/>
      <w:bookmarkEnd w:id="346"/>
      <w:bookmarkEnd w:id="347"/>
      <w:bookmarkEnd w:id="348"/>
      <w:bookmarkEnd w:id="349"/>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0"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4DFCD6AC"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8F55A6" w:rsidRPr="00C0415C">
        <w:rPr>
          <w:lang w:val="el-GR"/>
        </w:rPr>
        <w:t>ΠΑΡΑΡΤΗΜΑ</w:t>
      </w:r>
      <w:r w:rsidR="008F55A6" w:rsidRPr="002A51E1">
        <w:rPr>
          <w:lang w:val="el-GR"/>
        </w:rPr>
        <w:t xml:space="preserve"> </w:t>
      </w:r>
      <w:r w:rsidR="008F55A6">
        <w:t>X</w:t>
      </w:r>
      <w:r w:rsidR="008F55A6" w:rsidRPr="002A51E1">
        <w:rPr>
          <w:lang w:val="el-GR"/>
        </w:rPr>
        <w:t xml:space="preserve"> – </w:t>
      </w:r>
      <w:r w:rsidR="008F55A6">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0"/>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51" w:name="_Toc97194458"/>
      <w:bookmarkStart w:id="352" w:name="_Toc125623917"/>
      <w:r w:rsidRPr="00140781">
        <w:rPr>
          <w:rFonts w:cs="Tahoma"/>
          <w:sz w:val="22"/>
          <w:szCs w:val="22"/>
          <w:lang w:val="el-GR"/>
        </w:rPr>
        <w:lastRenderedPageBreak/>
        <w:t>ΕΙΔΙΚΟΙ ΟΡΟΙ ΕΚΤΕΛΕΣΗΣ ΤΗΣ ΣΥΜΒΑΣΗΣ</w:t>
      </w:r>
      <w:bookmarkEnd w:id="351"/>
      <w:bookmarkEnd w:id="352"/>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3" w:name="_Ref496607306"/>
      <w:bookmarkStart w:id="354" w:name="_Toc97194325"/>
      <w:bookmarkStart w:id="355" w:name="_Toc97194459"/>
      <w:bookmarkStart w:id="356" w:name="_Toc125623918"/>
      <w:r w:rsidRPr="00603221">
        <w:rPr>
          <w:rFonts w:cs="Tahoma"/>
          <w:lang w:val="el-GR"/>
        </w:rPr>
        <w:t>Τρόπος πληρωμής</w:t>
      </w:r>
      <w:bookmarkEnd w:id="353"/>
      <w:bookmarkEnd w:id="354"/>
      <w:bookmarkEnd w:id="355"/>
      <w:bookmarkEnd w:id="356"/>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592A37" w14:paraId="77E37221" w14:textId="77777777" w:rsidTr="00BA0CFD">
        <w:tc>
          <w:tcPr>
            <w:tcW w:w="456" w:type="dxa"/>
          </w:tcPr>
          <w:p w14:paraId="4ECF4521" w14:textId="77777777" w:rsidR="007E74EC" w:rsidRPr="001E54F6" w:rsidRDefault="007E74EC" w:rsidP="00BA0CFD">
            <w:pPr>
              <w:rPr>
                <w:b/>
                <w:lang w:val="el-GR"/>
              </w:rPr>
            </w:pPr>
            <w:bookmarkStart w:id="357" w:name="_Hlk123127299"/>
            <w:r w:rsidRPr="001E54F6">
              <w:rPr>
                <w:b/>
                <w:lang w:val="el-GR"/>
              </w:rPr>
              <w:t>1)</w:t>
            </w:r>
          </w:p>
        </w:tc>
        <w:tc>
          <w:tcPr>
            <w:tcW w:w="8569" w:type="dxa"/>
          </w:tcPr>
          <w:p w14:paraId="009BE66C" w14:textId="77777777" w:rsidR="007E74EC" w:rsidRDefault="007E74EC" w:rsidP="00BA0CF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592A37" w14:paraId="4F15C5BE" w14:textId="77777777" w:rsidTr="00BA0CFD">
        <w:tc>
          <w:tcPr>
            <w:tcW w:w="456" w:type="dxa"/>
            <w:vAlign w:val="center"/>
          </w:tcPr>
          <w:p w14:paraId="0076E60B" w14:textId="2DECB805" w:rsidR="007E74EC" w:rsidRPr="001E54F6" w:rsidRDefault="00E167C9" w:rsidP="00BA0CFD">
            <w:pPr>
              <w:jc w:val="left"/>
              <w:rPr>
                <w:b/>
                <w:lang w:val="el-GR"/>
              </w:rPr>
            </w:pPr>
            <w:r>
              <w:rPr>
                <w:b/>
                <w:lang w:val="el-GR"/>
              </w:rPr>
              <w:t>2</w:t>
            </w:r>
            <w:r w:rsidR="007E74EC">
              <w:rPr>
                <w:b/>
                <w:lang w:val="el-GR"/>
              </w:rPr>
              <w:t>)</w:t>
            </w:r>
          </w:p>
        </w:tc>
        <w:tc>
          <w:tcPr>
            <w:tcW w:w="8569" w:type="dxa"/>
          </w:tcPr>
          <w:p w14:paraId="3C06E8EB" w14:textId="31091111" w:rsidR="008C6F6A" w:rsidRPr="008C6F6A" w:rsidRDefault="008C6F6A" w:rsidP="008C6F6A">
            <w:pPr>
              <w:rPr>
                <w:lang w:val="el-GR"/>
              </w:rPr>
            </w:pPr>
            <w:r w:rsidRPr="008C6F6A">
              <w:rPr>
                <w:lang w:val="el-GR"/>
              </w:rPr>
              <w:t xml:space="preserve">α) Καταβολή </w:t>
            </w:r>
            <w:r w:rsidR="00B92A37">
              <w:rPr>
                <w:lang w:val="el-GR"/>
              </w:rPr>
              <w:t>5</w:t>
            </w:r>
            <w:r w:rsidRPr="008C6F6A">
              <w:rPr>
                <w:lang w:val="el-GR"/>
              </w:rPr>
              <w:t xml:space="preserve">0% του Συμβατικού Τιμήματος μετά την ποσοτική και ποιοτική παραλαβή του Παραδοτέου 1 </w:t>
            </w:r>
          </w:p>
          <w:p w14:paraId="6C63E359" w14:textId="16912B22" w:rsidR="00930E97" w:rsidRPr="008C6F6A" w:rsidRDefault="008C6F6A" w:rsidP="008C6F6A">
            <w:pPr>
              <w:rPr>
                <w:lang w:val="el-GR"/>
              </w:rPr>
            </w:pPr>
            <w:r w:rsidRPr="008C6F6A">
              <w:rPr>
                <w:lang w:val="el-GR"/>
              </w:rPr>
              <w:t xml:space="preserve">β) Καταβολή του υπόλοιπου </w:t>
            </w:r>
            <w:r w:rsidR="009C7D79">
              <w:rPr>
                <w:lang w:val="el-GR"/>
              </w:rPr>
              <w:t>5</w:t>
            </w:r>
            <w:r w:rsidRPr="008C6F6A">
              <w:rPr>
                <w:lang w:val="el-GR"/>
              </w:rPr>
              <w:t xml:space="preserve">0% του Συμβατικού Τιμήματος μετά την ποσοτική και ποιοτική παραλαβή </w:t>
            </w:r>
            <w:r w:rsidR="00B92A37">
              <w:rPr>
                <w:lang w:val="el-GR"/>
              </w:rPr>
              <w:t>του έργου</w:t>
            </w:r>
            <w:r w:rsidRPr="008C6F6A">
              <w:rPr>
                <w:lang w:val="el-GR"/>
              </w:rPr>
              <w:t>.</w:t>
            </w:r>
          </w:p>
        </w:tc>
      </w:tr>
      <w:bookmarkEnd w:id="357"/>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58"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58"/>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003B732" w14:textId="77777777" w:rsidR="008338F0" w:rsidRPr="00603221" w:rsidRDefault="00331981" w:rsidP="003A109E">
      <w:pPr>
        <w:pStyle w:val="2"/>
        <w:rPr>
          <w:rFonts w:cs="Tahoma"/>
          <w:lang w:val="el-GR"/>
        </w:rPr>
      </w:pPr>
      <w:r w:rsidRPr="00603221">
        <w:rPr>
          <w:rFonts w:cs="Tahoma"/>
          <w:lang w:val="el-GR"/>
        </w:rPr>
        <w:lastRenderedPageBreak/>
        <w:tab/>
      </w:r>
      <w:bookmarkStart w:id="359" w:name="_Ref496607484"/>
      <w:bookmarkStart w:id="360" w:name="_Toc97194326"/>
      <w:bookmarkStart w:id="361" w:name="_Toc97194460"/>
      <w:bookmarkStart w:id="362" w:name="_Toc12562391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59"/>
      <w:bookmarkEnd w:id="360"/>
      <w:bookmarkEnd w:id="361"/>
      <w:bookmarkEnd w:id="362"/>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6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lastRenderedPageBreak/>
        <w:t>Η επιβολή ποινικών ρητρών δεν στερεί από την αναθέτουσα αρχή το δικαίωμα να κηρύξει τον ανάδοχο έκπτωτο.</w:t>
      </w:r>
    </w:p>
    <w:bookmarkEnd w:id="363"/>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64" w:name="_Ref55324340"/>
      <w:bookmarkStart w:id="365" w:name="_Toc97194327"/>
      <w:bookmarkStart w:id="366" w:name="_Toc97194461"/>
      <w:bookmarkStart w:id="367" w:name="_Toc125623920"/>
      <w:r w:rsidRPr="00603221">
        <w:rPr>
          <w:rFonts w:cs="Tahoma"/>
          <w:lang w:val="el-GR"/>
        </w:rPr>
        <w:t>Διοικητικές προσφυγές κατά τη διαδικασία εκτέλεσης</w:t>
      </w:r>
      <w:bookmarkEnd w:id="364"/>
      <w:bookmarkEnd w:id="365"/>
      <w:bookmarkEnd w:id="366"/>
      <w:bookmarkEnd w:id="367"/>
      <w:r w:rsidRPr="00603221">
        <w:rPr>
          <w:rFonts w:cs="Tahoma"/>
          <w:lang w:val="el-GR"/>
        </w:rPr>
        <w:t xml:space="preserve"> </w:t>
      </w:r>
    </w:p>
    <w:p w14:paraId="036FE66B" w14:textId="37256DD6"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8F55A6">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68" w:name="_Toc13748951"/>
      <w:r w:rsidRPr="00F82A8D">
        <w:rPr>
          <w:rFonts w:cs="Tahoma"/>
          <w:lang w:val="el-GR"/>
        </w:rPr>
        <w:tab/>
      </w:r>
      <w:bookmarkStart w:id="369" w:name="_Toc97194328"/>
      <w:bookmarkStart w:id="370" w:name="_Toc97194462"/>
      <w:bookmarkStart w:id="371" w:name="_Toc125623921"/>
      <w:r w:rsidRPr="00F82A8D">
        <w:rPr>
          <w:rFonts w:cs="Tahoma"/>
          <w:lang w:val="el-GR"/>
        </w:rPr>
        <w:t>Δικαστική επίλυση διαφορών</w:t>
      </w:r>
      <w:bookmarkEnd w:id="368"/>
      <w:bookmarkEnd w:id="369"/>
      <w:bookmarkEnd w:id="370"/>
      <w:bookmarkEnd w:id="371"/>
    </w:p>
    <w:p w14:paraId="114104F6" w14:textId="1ACAC212"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προβλέπεται στο άρθρο 205 του ν. 4412/2016 και την παράγραφ</w:t>
      </w:r>
      <w:r w:rsidR="00732AD2">
        <w:rPr>
          <w:lang w:val="el-GR"/>
        </w:rPr>
        <w:t xml:space="preserve">ο 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74" w:name="_Ref75870221"/>
      <w:bookmarkStart w:id="375" w:name="_Toc97194463"/>
      <w:bookmarkStart w:id="376" w:name="_Toc125623922"/>
      <w:r w:rsidRPr="00BB5BD6">
        <w:rPr>
          <w:rFonts w:cs="Tahoma"/>
          <w:szCs w:val="22"/>
        </w:rPr>
        <w:lastRenderedPageBreak/>
        <w:t xml:space="preserve">ΧΡΟΝΟΣ ΚΑΙ ΤΡΟΠΟΣ </w:t>
      </w:r>
      <w:r w:rsidR="003355E7" w:rsidRPr="00603221">
        <w:rPr>
          <w:rFonts w:cs="Tahoma"/>
          <w:szCs w:val="22"/>
        </w:rPr>
        <w:t>ΕΚΤΕΛΕΣΗΣ</w:t>
      </w:r>
      <w:bookmarkEnd w:id="374"/>
      <w:bookmarkEnd w:id="375"/>
      <w:bookmarkEnd w:id="376"/>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77" w:name="_Ref63782029"/>
      <w:bookmarkStart w:id="378" w:name="_Toc97194329"/>
      <w:bookmarkStart w:id="379" w:name="_Toc97194464"/>
      <w:bookmarkStart w:id="380" w:name="_Toc125623923"/>
      <w:r w:rsidRPr="00603221">
        <w:rPr>
          <w:rFonts w:cs="Tahoma"/>
          <w:lang w:val="el-GR"/>
        </w:rPr>
        <w:t>Παρακολούθηση της σύμβασης</w:t>
      </w:r>
      <w:bookmarkEnd w:id="377"/>
      <w:bookmarkEnd w:id="378"/>
      <w:bookmarkEnd w:id="379"/>
      <w:bookmarkEnd w:id="380"/>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8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1"/>
    <w:p w14:paraId="1E69F45B" w14:textId="77777777" w:rsidR="008338F0" w:rsidRPr="00603221" w:rsidRDefault="003355E7" w:rsidP="003A109E">
      <w:pPr>
        <w:pStyle w:val="2"/>
        <w:rPr>
          <w:rFonts w:cs="Tahoma"/>
          <w:lang w:val="el-GR"/>
        </w:rPr>
      </w:pPr>
      <w:r w:rsidRPr="00603221">
        <w:rPr>
          <w:rFonts w:cs="Tahoma"/>
          <w:lang w:val="el-GR"/>
        </w:rPr>
        <w:tab/>
      </w:r>
      <w:bookmarkStart w:id="382" w:name="_Toc97194330"/>
      <w:bookmarkStart w:id="383" w:name="_Toc97194465"/>
      <w:bookmarkStart w:id="384" w:name="_Toc125623924"/>
      <w:r w:rsidRPr="00603221">
        <w:rPr>
          <w:rFonts w:cs="Tahoma"/>
          <w:lang w:val="el-GR"/>
        </w:rPr>
        <w:t>Διάρκεια σύμβασης</w:t>
      </w:r>
      <w:bookmarkEnd w:id="382"/>
      <w:bookmarkEnd w:id="383"/>
      <w:bookmarkEnd w:id="384"/>
      <w:r w:rsidRPr="00603221">
        <w:rPr>
          <w:rFonts w:cs="Tahoma"/>
          <w:lang w:val="el-GR"/>
        </w:rPr>
        <w:t xml:space="preserve"> </w:t>
      </w:r>
    </w:p>
    <w:p w14:paraId="61D003E7" w14:textId="4B076788"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F55A6"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1BC027D7"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F55A6">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85" w:name="_Ref40954198"/>
      <w:bookmarkStart w:id="386" w:name="_Ref55381059"/>
      <w:bookmarkStart w:id="387" w:name="_Toc97194331"/>
      <w:bookmarkStart w:id="388" w:name="_Toc97194466"/>
      <w:bookmarkStart w:id="389" w:name="_Toc125623925"/>
      <w:r w:rsidRPr="00603221">
        <w:rPr>
          <w:rFonts w:cs="Tahoma"/>
          <w:lang w:val="el-GR"/>
        </w:rPr>
        <w:t>Παραλαβή του αντικειμένου της σύμβασης</w:t>
      </w:r>
      <w:bookmarkEnd w:id="385"/>
      <w:bookmarkEnd w:id="386"/>
      <w:bookmarkEnd w:id="387"/>
      <w:bookmarkEnd w:id="388"/>
      <w:bookmarkEnd w:id="389"/>
      <w:r w:rsidRPr="00603221">
        <w:rPr>
          <w:rFonts w:cs="Tahoma"/>
          <w:lang w:val="el-GR"/>
        </w:rPr>
        <w:t xml:space="preserve"> </w:t>
      </w:r>
    </w:p>
    <w:p w14:paraId="05D2736E" w14:textId="1F8EB694" w:rsidR="00B8528C" w:rsidRPr="00C00860" w:rsidRDefault="00B8528C" w:rsidP="00B8528C">
      <w:pPr>
        <w:rPr>
          <w:lang w:val="el-GR"/>
        </w:rPr>
      </w:pPr>
      <w:bookmarkStart w:id="39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8F55A6"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391" w:name="_Hlk9421462"/>
      <w:bookmarkEnd w:id="390"/>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lastRenderedPageBreak/>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EF6C1C3" w14:textId="152363FE"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91"/>
    <w:p w14:paraId="775CD989" w14:textId="77777777" w:rsidR="008338F0" w:rsidRPr="00603221" w:rsidRDefault="003355E7" w:rsidP="003A109E">
      <w:pPr>
        <w:pStyle w:val="2"/>
        <w:rPr>
          <w:rFonts w:cs="Tahoma"/>
          <w:lang w:val="el-GR"/>
        </w:rPr>
      </w:pPr>
      <w:r w:rsidRPr="00603221">
        <w:rPr>
          <w:rFonts w:cs="Tahoma"/>
          <w:lang w:val="el-GR"/>
        </w:rPr>
        <w:tab/>
      </w:r>
      <w:bookmarkStart w:id="392" w:name="_Ref496625354"/>
      <w:bookmarkStart w:id="393" w:name="_Toc97194332"/>
      <w:bookmarkStart w:id="394" w:name="_Toc97194467"/>
      <w:bookmarkStart w:id="395" w:name="_Toc125623926"/>
      <w:r w:rsidRPr="00603221">
        <w:rPr>
          <w:rFonts w:cs="Tahoma"/>
          <w:lang w:val="el-GR"/>
        </w:rPr>
        <w:t>Απόρριψη παραδοτέων – Αντικατάσταση</w:t>
      </w:r>
      <w:bookmarkEnd w:id="392"/>
      <w:bookmarkEnd w:id="393"/>
      <w:bookmarkEnd w:id="394"/>
      <w:bookmarkEnd w:id="395"/>
      <w:r w:rsidRPr="00603221">
        <w:rPr>
          <w:rFonts w:cs="Tahoma"/>
          <w:lang w:val="el-GR"/>
        </w:rPr>
        <w:t xml:space="preserve"> </w:t>
      </w:r>
    </w:p>
    <w:p w14:paraId="40124ED0" w14:textId="76E1964B"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8F55A6">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396" w:name="_Toc74566947"/>
      <w:bookmarkStart w:id="397" w:name="_Toc74566948"/>
      <w:bookmarkStart w:id="398" w:name="_Toc74566949"/>
      <w:bookmarkStart w:id="399" w:name="_Toc74566950"/>
      <w:bookmarkStart w:id="400" w:name="_Toc74566951"/>
      <w:bookmarkEnd w:id="396"/>
      <w:bookmarkEnd w:id="397"/>
      <w:bookmarkEnd w:id="398"/>
      <w:bookmarkEnd w:id="399"/>
      <w:bookmarkEnd w:id="400"/>
      <w:r w:rsidRPr="00603221">
        <w:rPr>
          <w:rFonts w:cs="Tahoma"/>
          <w:lang w:val="el-GR"/>
        </w:rPr>
        <w:tab/>
      </w:r>
      <w:bookmarkStart w:id="401" w:name="_Toc97194333"/>
      <w:bookmarkStart w:id="402" w:name="_Toc97194468"/>
      <w:bookmarkStart w:id="403" w:name="_Toc125623927"/>
      <w:r w:rsidRPr="00603221">
        <w:rPr>
          <w:rFonts w:cs="Tahoma"/>
          <w:lang w:val="el-GR"/>
        </w:rPr>
        <w:t>Αναπροσαρμογή τιμής</w:t>
      </w:r>
      <w:bookmarkEnd w:id="401"/>
      <w:bookmarkEnd w:id="402"/>
      <w:bookmarkEnd w:id="403"/>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04" w:name="_Toc97194469"/>
      <w:bookmarkStart w:id="405" w:name="_Toc125623928"/>
      <w:r w:rsidRPr="009E58E5">
        <w:rPr>
          <w:rFonts w:cs="Tahoma"/>
          <w:szCs w:val="22"/>
        </w:rPr>
        <w:lastRenderedPageBreak/>
        <w:t>ΠΑΡΑΡΤΗΜΑΤΑ</w:t>
      </w:r>
      <w:bookmarkEnd w:id="404"/>
      <w:bookmarkEnd w:id="405"/>
    </w:p>
    <w:p w14:paraId="2F397AAD" w14:textId="77777777" w:rsidR="008338F0" w:rsidRPr="00603221" w:rsidRDefault="003355E7" w:rsidP="003329FF">
      <w:pPr>
        <w:pStyle w:val="2"/>
        <w:numPr>
          <w:ilvl w:val="0"/>
          <w:numId w:val="0"/>
        </w:numPr>
        <w:tabs>
          <w:tab w:val="clear" w:pos="567"/>
        </w:tabs>
        <w:rPr>
          <w:rFonts w:cs="Tahoma"/>
          <w:lang w:val="el-GR"/>
        </w:rPr>
      </w:pPr>
      <w:bookmarkStart w:id="406" w:name="_Ref496625830"/>
      <w:bookmarkStart w:id="407" w:name="_Toc97194334"/>
      <w:bookmarkStart w:id="408" w:name="_Toc97194470"/>
      <w:bookmarkStart w:id="409" w:name="_Ref496625399"/>
      <w:bookmarkStart w:id="410" w:name="_Toc125623929"/>
      <w:r w:rsidRPr="00603221">
        <w:rPr>
          <w:rFonts w:cs="Tahoma"/>
          <w:lang w:val="el-GR"/>
        </w:rPr>
        <w:t>ΠΑΡΑΡΤΗΜΑ Ι – Αναλυτική Περιγραφή Φυσικού και Οικονομικού Αντικειμένου της Σύμβασης</w:t>
      </w:r>
      <w:bookmarkEnd w:id="406"/>
      <w:bookmarkEnd w:id="407"/>
      <w:bookmarkEnd w:id="408"/>
      <w:bookmarkEnd w:id="410"/>
      <w:r w:rsidRPr="00603221">
        <w:rPr>
          <w:rFonts w:cs="Tahoma"/>
          <w:lang w:val="el-GR"/>
        </w:rPr>
        <w:t xml:space="preserve"> </w:t>
      </w:r>
      <w:bookmarkEnd w:id="409"/>
    </w:p>
    <w:p w14:paraId="40306800" w14:textId="77777777" w:rsidR="008338F0" w:rsidRPr="00EF2204" w:rsidRDefault="00A22261">
      <w:pPr>
        <w:pStyle w:val="3"/>
        <w:numPr>
          <w:ilvl w:val="0"/>
          <w:numId w:val="22"/>
        </w:numPr>
        <w:rPr>
          <w:lang w:val="el-GR"/>
        </w:rPr>
      </w:pPr>
      <w:bookmarkStart w:id="411" w:name="_Toc97194335"/>
      <w:bookmarkStart w:id="412" w:name="_Toc97194471"/>
      <w:bookmarkStart w:id="413" w:name="_Ref97199257"/>
      <w:bookmarkStart w:id="414" w:name="_Ref122694905"/>
      <w:bookmarkStart w:id="415" w:name="_Toc125623930"/>
      <w:r w:rsidRPr="00EF2204">
        <w:rPr>
          <w:lang w:val="el-GR"/>
        </w:rPr>
        <w:t>Π</w:t>
      </w:r>
      <w:r>
        <w:rPr>
          <w:lang w:val="el-GR"/>
        </w:rPr>
        <w:t>εριβάλλον της Σύμβασης</w:t>
      </w:r>
      <w:bookmarkEnd w:id="411"/>
      <w:bookmarkEnd w:id="412"/>
      <w:bookmarkEnd w:id="413"/>
      <w:bookmarkEnd w:id="414"/>
      <w:bookmarkEnd w:id="415"/>
    </w:p>
    <w:p w14:paraId="1C12AAC2" w14:textId="77777777" w:rsidR="00EE109D" w:rsidRPr="00EE109D" w:rsidRDefault="00EE109D" w:rsidP="00CD2A7F">
      <w:pPr>
        <w:rPr>
          <w:rFonts w:eastAsia="SimSun"/>
          <w:lang w:val="el-GR"/>
        </w:rPr>
      </w:pPr>
      <w:bookmarkStart w:id="416" w:name="_Toc516836612"/>
      <w:bookmarkStart w:id="417" w:name="_Toc45706959"/>
      <w:bookmarkStart w:id="418"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419" w:name="_Toc97194336"/>
      <w:bookmarkStart w:id="420" w:name="_Toc125623931"/>
      <w:r w:rsidRPr="00EF2204">
        <w:rPr>
          <w:rFonts w:eastAsia="SimSun" w:cs="Tahoma"/>
          <w:szCs w:val="22"/>
          <w:lang w:val="el-GR"/>
        </w:rPr>
        <w:t>Εμπλεκόμενοι στην υλοποίηση της Σύμβασης</w:t>
      </w:r>
      <w:bookmarkEnd w:id="416"/>
      <w:bookmarkEnd w:id="417"/>
      <w:bookmarkEnd w:id="418"/>
      <w:bookmarkEnd w:id="419"/>
      <w:bookmarkEnd w:id="420"/>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592A37"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29D0E787" w14:textId="77777777" w:rsidR="008F55A6"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42DBCAE7" w:rsidR="004D1C23" w:rsidRPr="00E14FF7" w:rsidRDefault="008F55A6" w:rsidP="00AB1716">
            <w:pPr>
              <w:widowControl w:val="0"/>
              <w:suppressAutoHyphens w:val="0"/>
              <w:spacing w:after="0"/>
              <w:rPr>
                <w:lang w:val="el-GR" w:eastAsia="en-US"/>
              </w:rPr>
            </w:pPr>
            <w:r w:rsidRPr="008F55A6">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000000" w:rsidP="00AB1716">
            <w:pPr>
              <w:widowControl w:val="0"/>
              <w:suppressAutoHyphens w:val="0"/>
              <w:spacing w:after="0"/>
              <w:rPr>
                <w:u w:val="single"/>
                <w:lang w:val="el-GR" w:eastAsia="en-US"/>
              </w:rPr>
            </w:pPr>
            <w:hyperlink r:id="rId29"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1B365089" w14:textId="7D86D303"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8F55A6">
              <w:rPr>
                <w:lang w:val="el-GR" w:eastAsia="en-US"/>
              </w:rPr>
              <w:t>1.1.2</w:t>
            </w:r>
            <w:r w:rsidR="00FD26DD">
              <w:rPr>
                <w:lang w:val="el-GR" w:eastAsia="en-US"/>
              </w:rPr>
              <w:fldChar w:fldCharType="end"/>
            </w:r>
          </w:p>
        </w:tc>
      </w:tr>
      <w:tr w:rsidR="00FD26DD" w:rsidRPr="00D63725" w14:paraId="6460A757" w14:textId="77777777" w:rsidTr="007356B4">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000000" w:rsidP="00FD26DD">
            <w:pPr>
              <w:widowControl w:val="0"/>
              <w:suppressAutoHyphens w:val="0"/>
              <w:spacing w:after="0"/>
              <w:rPr>
                <w:lang w:val="el-GR" w:eastAsia="en-US"/>
              </w:rPr>
            </w:pPr>
            <w:hyperlink r:id="rId30"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214B64A4" w14:textId="70A763E8"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8F55A6">
              <w:rPr>
                <w:lang w:val="el-GR" w:eastAsia="en-US"/>
              </w:rPr>
              <w:t>1.1.2</w:t>
            </w:r>
            <w:r>
              <w:rPr>
                <w:lang w:val="el-GR" w:eastAsia="en-US"/>
              </w:rPr>
              <w:fldChar w:fldCharType="end"/>
            </w:r>
          </w:p>
        </w:tc>
      </w:tr>
      <w:tr w:rsidR="00FD26DD" w:rsidRPr="00EF2204" w14:paraId="7DF70F82" w14:textId="77777777" w:rsidTr="007356B4">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000000" w:rsidP="00FD26DD">
            <w:pPr>
              <w:widowControl w:val="0"/>
              <w:suppressAutoHyphens w:val="0"/>
              <w:spacing w:after="0"/>
              <w:rPr>
                <w:lang w:val="el-GR" w:eastAsia="en-US"/>
              </w:rPr>
            </w:pPr>
            <w:hyperlink r:id="rId31"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69625F83" w14:textId="78152A35"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8F55A6">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48D5A738"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8F55A6">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21" w:name="_Ref51336725"/>
      <w:bookmarkStart w:id="422" w:name="_Toc53671308"/>
    </w:p>
    <w:p w14:paraId="2A8E12F2" w14:textId="77777777" w:rsidR="00556A23" w:rsidRPr="002373E7" w:rsidRDefault="00556A23">
      <w:pPr>
        <w:pStyle w:val="5"/>
        <w:numPr>
          <w:ilvl w:val="2"/>
          <w:numId w:val="14"/>
        </w:numPr>
        <w:rPr>
          <w:rFonts w:eastAsia="SimSun" w:cs="Tahoma"/>
          <w:bCs/>
        </w:rPr>
      </w:pPr>
      <w:bookmarkStart w:id="423" w:name="_Toc125623932"/>
      <w:r w:rsidRPr="002373E7">
        <w:rPr>
          <w:rFonts w:eastAsia="SimSun" w:cs="Tahoma"/>
          <w:bCs/>
        </w:rPr>
        <w:t>Φορέας Υλοποίησης – Αναθέτουσα Αρχή</w:t>
      </w:r>
      <w:bookmarkEnd w:id="421"/>
      <w:bookmarkEnd w:id="422"/>
      <w:bookmarkEnd w:id="423"/>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r w:rsidRPr="00FD26DD">
        <w:rPr>
          <w:lang w:val="el-GR"/>
        </w:rPr>
        <w:lastRenderedPageBreak/>
        <w:t xml:space="preserve">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4"/>
        </w:numPr>
        <w:rPr>
          <w:rFonts w:eastAsia="SimSun" w:cs="Tahoma"/>
          <w:bCs/>
          <w:lang w:val="el-GR"/>
        </w:rPr>
      </w:pPr>
      <w:bookmarkStart w:id="424" w:name="_Ref55370267"/>
      <w:bookmarkStart w:id="425" w:name="_Toc125623933"/>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4"/>
      <w:bookmarkEnd w:id="425"/>
    </w:p>
    <w:p w14:paraId="4AF613DC" w14:textId="1038216F" w:rsidR="007C3D4C" w:rsidRPr="007C3D4C" w:rsidRDefault="007C3D4C" w:rsidP="007C3D4C">
      <w:pPr>
        <w:spacing w:line="252" w:lineRule="auto"/>
        <w:rPr>
          <w:color w:val="000000" w:themeColor="text1"/>
          <w:lang w:val="el-GR"/>
        </w:rPr>
      </w:pPr>
      <w:bookmarkStart w:id="426"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4"/>
        </w:numPr>
        <w:rPr>
          <w:rFonts w:eastAsia="SimSun" w:cs="Tahoma"/>
          <w:bCs/>
          <w:lang w:val="el-GR"/>
        </w:rPr>
      </w:pPr>
      <w:bookmarkStart w:id="427" w:name="_Ref122691609"/>
      <w:bookmarkStart w:id="428" w:name="_Toc125623934"/>
      <w:r w:rsidRPr="003329FF">
        <w:rPr>
          <w:rFonts w:eastAsia="SimSun" w:cs="Tahoma"/>
          <w:bCs/>
          <w:lang w:val="el-GR"/>
        </w:rPr>
        <w:t>Όργανα &amp; Επιτροπές Παρακολούθησης, Διακυβέρνησης και Ελέγχου του Έργου</w:t>
      </w:r>
      <w:bookmarkEnd w:id="426"/>
      <w:bookmarkEnd w:id="427"/>
      <w:bookmarkEnd w:id="428"/>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2"/>
        </w:numPr>
        <w:rPr>
          <w:lang w:val="el-GR"/>
        </w:rPr>
      </w:pPr>
      <w:bookmarkStart w:id="429" w:name="_Ref40953149"/>
      <w:bookmarkStart w:id="430" w:name="_Toc97194338"/>
      <w:bookmarkStart w:id="431" w:name="_Toc97194472"/>
      <w:bookmarkStart w:id="432" w:name="_Toc125623935"/>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9"/>
      <w:r w:rsidR="00A22261">
        <w:rPr>
          <w:lang w:val="el-GR"/>
        </w:rPr>
        <w:t>ύμβασης</w:t>
      </w:r>
      <w:bookmarkEnd w:id="430"/>
      <w:bookmarkEnd w:id="431"/>
      <w:bookmarkEnd w:id="432"/>
    </w:p>
    <w:p w14:paraId="43FD06DB" w14:textId="77777777" w:rsidR="00BD0298" w:rsidRPr="00BD0298" w:rsidRDefault="00BD0298" w:rsidP="00370D99">
      <w:pPr>
        <w:rPr>
          <w:lang w:val="el-GR"/>
        </w:rPr>
      </w:pPr>
      <w:bookmarkStart w:id="433" w:name="_Toc97195373"/>
      <w:bookmarkStart w:id="434" w:name="_Toc97195542"/>
      <w:bookmarkEnd w:id="433"/>
      <w:bookmarkEnd w:id="434"/>
    </w:p>
    <w:p w14:paraId="6F2E3FD2" w14:textId="406B73C9" w:rsidR="00C15B52" w:rsidRDefault="00346ADE">
      <w:pPr>
        <w:pStyle w:val="4"/>
        <w:numPr>
          <w:ilvl w:val="1"/>
          <w:numId w:val="22"/>
        </w:numPr>
        <w:ind w:hanging="306"/>
        <w:rPr>
          <w:rFonts w:cs="Tahoma"/>
          <w:szCs w:val="22"/>
          <w:lang w:val="el-GR"/>
        </w:rPr>
      </w:pPr>
      <w:bookmarkStart w:id="435" w:name="_Toc97195374"/>
      <w:bookmarkStart w:id="436" w:name="_Toc97195543"/>
      <w:bookmarkStart w:id="437" w:name="_Ref122694908"/>
      <w:bookmarkStart w:id="438" w:name="_Toc125623936"/>
      <w:bookmarkEnd w:id="435"/>
      <w:bookmarkEnd w:id="436"/>
      <w:r>
        <w:rPr>
          <w:rFonts w:cs="Tahoma"/>
          <w:szCs w:val="22"/>
          <w:lang w:val="el-GR"/>
        </w:rPr>
        <w:t>ΠΕΡΙΒΑΛΛΟΝ ΤΟΥ ΕΡΓΟΥ</w:t>
      </w:r>
      <w:bookmarkEnd w:id="437"/>
      <w:bookmarkEnd w:id="438"/>
    </w:p>
    <w:p w14:paraId="6B55F1FE" w14:textId="4F5B691B" w:rsidR="00915939" w:rsidRPr="009E58E5" w:rsidRDefault="00915939" w:rsidP="009E58E5">
      <w:pPr>
        <w:rPr>
          <w:rFonts w:eastAsia="SimSun"/>
          <w:b/>
          <w:bCs/>
          <w:lang w:val="el-GR"/>
        </w:rPr>
      </w:pPr>
      <w:r w:rsidRPr="009E58E5">
        <w:rPr>
          <w:rFonts w:eastAsia="SimSun"/>
          <w:lang w:val="el-GR"/>
        </w:rPr>
        <w:t xml:space="preserve">Αντικείμενο του Προγράμματος «MARKET PASS» αποτελεί η παροχή οικονομικής ενίσχυσης για το μήνες Φεβρουάριο 2023 έως και Ιούλιο 2023, από τον κρατικό προϋπολογισμό, σε νοικοκυριά που πληρούν συγκεκριμένα οικονομικά κριτήρια, με σκοπό την κάλυψη μέρους του αυξημένου κόστους αγορών ειδών διατροφής, λόγω της σημαντικής αύξησης του δείκτη τιμών καταναλωτή. Η ενίσχυση χορηγείται σε επίπεδο νοικοκυριού και ανέρχεται σε δέκα τοις εκατό (10%) επί του μηνιαίου ύψους αγορών όπως αυτό καθορίζεται σύμφωνα με τις προβλέψεις του αρ. </w:t>
      </w:r>
      <w:r w:rsidR="008C6F6A" w:rsidRPr="009E58E5">
        <w:rPr>
          <w:rFonts w:eastAsia="SimSun"/>
          <w:lang w:val="el-GR"/>
        </w:rPr>
        <w:t>115</w:t>
      </w:r>
      <w:r w:rsidRPr="009E58E5">
        <w:rPr>
          <w:rFonts w:eastAsia="SimSun"/>
          <w:lang w:val="el-GR"/>
        </w:rPr>
        <w:t xml:space="preserve"> του νόμου</w:t>
      </w:r>
      <w:r w:rsidR="008C6F6A" w:rsidRPr="009E58E5">
        <w:rPr>
          <w:rFonts w:eastAsia="SimSun"/>
          <w:lang w:val="el-GR"/>
        </w:rPr>
        <w:t xml:space="preserve"> 5007/2022.</w:t>
      </w:r>
    </w:p>
    <w:p w14:paraId="3EB0820A" w14:textId="77777777" w:rsidR="00915939" w:rsidRPr="009E58E5" w:rsidRDefault="00915939" w:rsidP="009E58E5">
      <w:pPr>
        <w:rPr>
          <w:rFonts w:eastAsia="SimSun"/>
          <w:b/>
          <w:bCs/>
          <w:lang w:val="el-GR"/>
        </w:rPr>
      </w:pPr>
      <w:r w:rsidRPr="009E58E5">
        <w:rPr>
          <w:rFonts w:eastAsia="SimSun"/>
          <w:lang w:val="el-GR"/>
        </w:rPr>
        <w:t xml:space="preserve">Η οικονομική ενίσχυση πιστώνεται στον δικαιούχο, από την «Κοινωνία της Πληροφορίας Μονοπρόσωπη Α.Ε.» (ΚτΠ Μ.Α.Ε.) μέσω ειδικής εφαρμογής της Ενιαίας Ψηφιακής Πύλης της </w:t>
      </w:r>
      <w:r w:rsidRPr="009E58E5">
        <w:rPr>
          <w:rFonts w:eastAsia="SimSun"/>
          <w:lang w:val="el-GR"/>
        </w:rPr>
        <w:lastRenderedPageBreak/>
        <w:t>Δημόσιας Διοίκησης που δημιουργείται από την ΚτΠ Μ.Α.Ε., είτε</w:t>
      </w:r>
      <w:r w:rsidRPr="009E58E5">
        <w:rPr>
          <w:rFonts w:eastAsia="SimSun"/>
          <w:lang w:val="el-GR"/>
        </w:rPr>
        <w:br/>
        <w:t>σε ψηφιακή χρεωστική κάρτα, που εκδίδεται ειδικά για τον σκοπό αυτόν από πιστωτικό</w:t>
      </w:r>
      <w:r w:rsidRPr="009E58E5">
        <w:rPr>
          <w:rFonts w:eastAsia="SimSun"/>
          <w:lang w:val="el-GR"/>
        </w:rPr>
        <w:br/>
        <w:t>ίδρυμα ή χρηματοπιστωτικό οργανισμό, κατά την έννοια των παρ. 2 και 3 του άρθρου 3 του ν. 4557/2018 (Α 139), αντίστοιχα, ή σε τραπεζικό λογαριασμό επιλογής του.</w:t>
      </w:r>
    </w:p>
    <w:p w14:paraId="155CD225" w14:textId="37FB4C72" w:rsidR="00915939" w:rsidRPr="009E58E5" w:rsidRDefault="00915939" w:rsidP="009E58E5">
      <w:pPr>
        <w:rPr>
          <w:rFonts w:eastAsia="SimSun"/>
          <w:b/>
          <w:bCs/>
          <w:lang w:val="el-GR"/>
        </w:rPr>
      </w:pPr>
      <w:r w:rsidRPr="009E58E5">
        <w:rPr>
          <w:rFonts w:eastAsia="SimSun"/>
          <w:lang w:val="el-GR"/>
        </w:rPr>
        <w:t>Σε περίπτωση που ο δικαιούχος επιλέξει την πίστωση του ποσού της ενίσχυσης στην</w:t>
      </w:r>
      <w:r w:rsidRPr="009E58E5">
        <w:rPr>
          <w:rFonts w:eastAsia="SimSun"/>
          <w:lang w:val="el-GR"/>
        </w:rPr>
        <w:br/>
        <w:t>ψηφιακή χρεωστική κάρτα, η ενίσχυση πιστώνεται μηνιαίως σε αυτήν και μπορεί να</w:t>
      </w:r>
      <w:r w:rsidRPr="009E58E5">
        <w:rPr>
          <w:rFonts w:eastAsia="SimSun"/>
          <w:lang w:val="el-GR"/>
        </w:rPr>
        <w:br/>
        <w:t>χρησιμοποιηθεί για αγορά αγαθών κάθε είδους σε καταστήματα ή λαϊκές αγορές που</w:t>
      </w:r>
      <w:r w:rsidRPr="009E58E5">
        <w:rPr>
          <w:rFonts w:eastAsia="SimSun"/>
          <w:lang w:val="el-GR"/>
        </w:rPr>
        <w:br/>
        <w:t xml:space="preserve">δραστηριοποιούνται στο λιανικό εμπόριο τροφίμων, όπως αυτά θα εξειδικευτούν στην ΚΥΑ του Προγράμματος. Σε περίπτωση που ο δικαιούχος επιλέξει την πίστωση σε τραπεζικό λογαριασμό, τα ποσά που καταβάλλονται ανέρχονται στο ογδόντα τοις εκατό (80%) επί του αρχικά προσδιοριζόμενου ποσού της ενίσχυσης, καταβάλλονται ανά τρίμηνο και μπορούν να χρησιμοποιηθούν χωρίς περιορισμούς. </w:t>
      </w:r>
    </w:p>
    <w:p w14:paraId="24F69356" w14:textId="77777777" w:rsidR="00915939" w:rsidRPr="009E58E5" w:rsidRDefault="00915939" w:rsidP="009E58E5">
      <w:pPr>
        <w:rPr>
          <w:rFonts w:eastAsia="SimSun"/>
          <w:b/>
          <w:bCs/>
          <w:lang w:val="el-GR"/>
        </w:rPr>
      </w:pPr>
      <w:r w:rsidRPr="009E58E5">
        <w:rPr>
          <w:rFonts w:eastAsia="SimSun"/>
          <w:lang w:val="el-GR"/>
        </w:rPr>
        <w:t xml:space="preserve">Ο δικαιούχος του Προγράμματος αφού αυθεντικοποιηθεί με τους προσωπικούς κωδικούς του – διαπιστευτήρια της Γενικής Γραμματείας Πληροφοριακών Συστημάτων Δημόσιας Διοίκησης του Υπουργείου Ψηφιακής Διακυβέρνησης, εισέρχεται στην εφαρμογή και αιτείται είτε την έκδοση της ψηφιακής χρεωστικής κάρτας και την πίστωση του ανωτέρω χρηματικού ποσού σε αυτήν είτε την πίστωση στον τραπεζικό του λογαριασμό. Ο αιτών συμπληρώνει και ενημερώνει τα στοιχεία επικοινωνίας του και, ειδικότερα, τη διεύθυνση ηλεκτρονικού ταχυδρομείου, τον αριθμό του κινητού τηλεφώνου και τον αριθμό του προσωπικού τραπεζικού λογαριασμού του σε περίπτωση επιλογής της πίστωσης της οικονομικής ενίσχυσης σε τραπεζικό λογαριασμό. Η επιβεβαίωση ότι ο αιτών είναι δικαιούχος του τραπεζικού λογαριασμού που δηλώνεται, πραγματοποιείται μέσω του Κέντρου Διαλειτουργικότητας της Γενικής Γραμματείας Πληροφοριακών Συστημάτων Δημόσιας Διοίκησης. Για τον σκοπό της επαλήθευσης των κριτηρίων επιλεξιμότητας των δικαιούχων, η εφαρμογή του Προγράμματος διαλειτουργεί με τα απαραίτητα μητρώα μέσω του Κέντρου Διαλειτουργικότητας της Γενικής Γραμματείας Πληροφοριακών Συστημάτων Δημόσιας Διοίκησης και ιδίως με το Φορολογικό Μητρώο. </w:t>
      </w:r>
    </w:p>
    <w:p w14:paraId="227EFF12" w14:textId="77777777" w:rsidR="00915939" w:rsidRPr="009E58E5" w:rsidRDefault="00915939" w:rsidP="009E58E5">
      <w:pPr>
        <w:rPr>
          <w:rFonts w:eastAsia="SimSun"/>
          <w:b/>
          <w:bCs/>
          <w:lang w:val="el-GR"/>
        </w:rPr>
      </w:pPr>
      <w:r w:rsidRPr="009E58E5">
        <w:rPr>
          <w:rFonts w:eastAsia="SimSun"/>
          <w:lang w:val="el-GR"/>
        </w:rPr>
        <w:t>Μετά την ολοκλήρωση της αίτησης του δικαιούχου και εφόσον πληρούνται οι</w:t>
      </w:r>
      <w:r w:rsidRPr="009E58E5">
        <w:rPr>
          <w:rFonts w:eastAsia="SimSun"/>
          <w:lang w:val="el-GR"/>
        </w:rPr>
        <w:br/>
        <w:t xml:space="preserve">προϋποθέσεις συμμετοχής του στο Πρόγραμμα, διαβιβάζονται αποκλειστικά και μόνο για τον σκοπό του Προγράμματος, στα χρηματοπιστωτικά ιδρύματα τα στοιχεία του δικαιούχου και, ιδίως, το όνομα, το επώνυμο, η διεύθυνση ηλεκτρονικού ταχυδρομείου, ο αριθμός κινητού τηλεφώνου, τα οποία είναι απαραίτητα για την έκδοση της ψηφιακής χρεωστικής κάρτας, καθώς και ο αριθμός του τραπεζικού του λογαριασμού. Η ψηφιακή χρεωστική κάρτα του δικαιούχου παραμένει ενεργοποιημένη έως την 31η.8.2023, μετά την πάροδο της οποίας απενεργοποιείται άμεσα. </w:t>
      </w:r>
    </w:p>
    <w:p w14:paraId="6A7C282B" w14:textId="77777777" w:rsidR="00F5475A" w:rsidRPr="009E58E5" w:rsidRDefault="00F5475A" w:rsidP="009E58E5">
      <w:pPr>
        <w:rPr>
          <w:rFonts w:eastAsia="SimSun"/>
          <w:b/>
          <w:lang w:val="el-GR"/>
        </w:rPr>
      </w:pPr>
      <w:r w:rsidRPr="009E58E5">
        <w:rPr>
          <w:rFonts w:eastAsia="SimSun"/>
          <w:lang w:val="el-GR"/>
        </w:rPr>
        <w:t xml:space="preserve">Για την επιτυχή υλοποίηση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 απαιτείται η παροχή συγκεκριμένων υποστηρικτικών υπηρεσιών προς την ΚτΠ Μ.Α.Ε., οι οποίες θα υλοποιηθούν μέσω των ακόλουθων έργων: </w:t>
      </w:r>
    </w:p>
    <w:p w14:paraId="381DF81A" w14:textId="77777777" w:rsidR="00F5475A" w:rsidRPr="00F5475A" w:rsidRDefault="00F5475A" w:rsidP="009E58E5">
      <w:pPr>
        <w:ind w:left="270"/>
        <w:rPr>
          <w:rFonts w:eastAsia="Calibri"/>
          <w:b/>
          <w:bCs/>
          <w:lang w:val="el-GR"/>
        </w:rPr>
      </w:pPr>
    </w:p>
    <w:p w14:paraId="70C3C84C" w14:textId="77777777" w:rsidR="00F5475A" w:rsidRPr="00F5475A" w:rsidRDefault="00F5475A" w:rsidP="009E58E5">
      <w:pPr>
        <w:rPr>
          <w:b/>
          <w:bCs/>
          <w:lang w:val="el-GR"/>
        </w:rPr>
      </w:pPr>
      <w:r w:rsidRPr="00F5475A">
        <w:rPr>
          <w:rFonts w:eastAsia="Calibri"/>
          <w:b/>
          <w:bCs/>
          <w:lang w:val="el-GR"/>
        </w:rPr>
        <w:t xml:space="preserve">Έργο 1: </w:t>
      </w:r>
      <w:r w:rsidRPr="00F5475A">
        <w:rPr>
          <w:u w:val="single"/>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u w:val="single"/>
        </w:rPr>
        <w:t>MARKET</w:t>
      </w:r>
      <w:r w:rsidRPr="00F5475A">
        <w:rPr>
          <w:u w:val="single"/>
          <w:lang w:val="el-GR"/>
        </w:rPr>
        <w:t xml:space="preserve"> </w:t>
      </w:r>
      <w:r w:rsidRPr="00AC7D0D">
        <w:rPr>
          <w:u w:val="single"/>
        </w:rPr>
        <w:t>PASS</w:t>
      </w:r>
      <w:r w:rsidRPr="00F5475A">
        <w:rPr>
          <w:u w:val="single"/>
          <w:lang w:val="el-GR"/>
        </w:rPr>
        <w:t>)»»</w:t>
      </w:r>
      <w:r w:rsidRPr="00F5475A">
        <w:rPr>
          <w:lang w:val="el-GR"/>
        </w:rPr>
        <w:t>.</w:t>
      </w:r>
    </w:p>
    <w:p w14:paraId="21E7F70F" w14:textId="77777777" w:rsidR="00F5475A" w:rsidRPr="00F5475A" w:rsidRDefault="00F5475A" w:rsidP="009E58E5">
      <w:pPr>
        <w:rPr>
          <w:lang w:val="el-GR"/>
        </w:rPr>
      </w:pPr>
      <w:r w:rsidRPr="00F5475A">
        <w:rPr>
          <w:rFonts w:eastAsia="Calibri"/>
          <w:lang w:val="el-GR"/>
        </w:rPr>
        <w:t xml:space="preserve">Το συγκεκριμένο Έργο αφορά στην παροχή υπηρεσιών προς την ΚτΠ Μ.Α.Ε. για την υποστήριξη, παρακολούθηση, συντονισμό και διαχείριση όλων των έργων που περιλαμβάνονται στο πλαίσιο του Προγράμματος </w:t>
      </w:r>
      <w:r w:rsidRPr="00F5475A">
        <w:rPr>
          <w:lang w:val="el-GR"/>
        </w:rPr>
        <w:t>«Χορήγηση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686050">
        <w:t>MARKET</w:t>
      </w:r>
      <w:r w:rsidRPr="00F5475A">
        <w:rPr>
          <w:lang w:val="el-GR"/>
        </w:rPr>
        <w:t xml:space="preserve"> </w:t>
      </w:r>
      <w:r w:rsidRPr="00686050">
        <w:t>PASS</w:t>
      </w:r>
      <w:r w:rsidRPr="00F5475A">
        <w:rPr>
          <w:lang w:val="el-GR"/>
        </w:rPr>
        <w:t xml:space="preserve">)». </w:t>
      </w:r>
    </w:p>
    <w:p w14:paraId="7F273F04" w14:textId="77777777" w:rsidR="00F5475A" w:rsidRPr="00F5475A" w:rsidRDefault="00F5475A" w:rsidP="009E58E5">
      <w:pPr>
        <w:ind w:left="270"/>
        <w:rPr>
          <w:lang w:val="el-GR"/>
        </w:rPr>
      </w:pPr>
    </w:p>
    <w:p w14:paraId="1FA96E46" w14:textId="0B537D89" w:rsidR="00F5475A" w:rsidRPr="00F5475A" w:rsidRDefault="00F5475A" w:rsidP="009E58E5">
      <w:pPr>
        <w:rPr>
          <w:rFonts w:eastAsia="Calibri"/>
          <w:lang w:val="el-GR"/>
        </w:rPr>
      </w:pPr>
      <w:r w:rsidRPr="00F5475A">
        <w:rPr>
          <w:rFonts w:eastAsia="Calibri"/>
          <w:b/>
          <w:bCs/>
          <w:lang w:val="el-GR"/>
        </w:rPr>
        <w:lastRenderedPageBreak/>
        <w:t xml:space="preserve">Έργο2: </w:t>
      </w:r>
      <w:r w:rsidRPr="001D6B30">
        <w:rPr>
          <w:rFonts w:eastAsia="Calibri"/>
          <w:u w:val="single"/>
          <w:lang w:val="el-GR"/>
        </w:rPr>
        <w:t>«</w:t>
      </w:r>
      <w:r w:rsidR="008C6F6A" w:rsidRPr="001D6B30">
        <w:rPr>
          <w:rFonts w:eastAsia="Calibri"/>
          <w:u w:val="single"/>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1D6B30">
        <w:rPr>
          <w:rFonts w:eastAsia="Calibri"/>
          <w:u w:val="single"/>
          <w:lang w:val="el-GR"/>
        </w:rPr>
        <w:t>»».</w:t>
      </w:r>
    </w:p>
    <w:p w14:paraId="47193779" w14:textId="77777777" w:rsidR="008C6F6A" w:rsidRPr="00F5475A" w:rsidRDefault="008C6F6A" w:rsidP="009E58E5">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2D462BB9" w14:textId="77777777" w:rsidR="00F5475A" w:rsidRPr="00F5475A" w:rsidRDefault="00F5475A" w:rsidP="009E58E5">
      <w:pPr>
        <w:pStyle w:val="aff"/>
        <w:shd w:val="clear" w:color="auto" w:fill="FFFFFF"/>
        <w:ind w:left="270"/>
        <w:rPr>
          <w:lang w:val="el-GR"/>
        </w:rPr>
      </w:pPr>
    </w:p>
    <w:p w14:paraId="780830EB" w14:textId="77777777" w:rsidR="00F5475A" w:rsidRPr="00F5475A" w:rsidRDefault="00F5475A" w:rsidP="009E58E5">
      <w:pPr>
        <w:rPr>
          <w:rFonts w:eastAsia="Calibri"/>
          <w:lang w:val="el-GR"/>
        </w:rPr>
      </w:pPr>
      <w:r w:rsidRPr="00F5475A">
        <w:rPr>
          <w:rFonts w:eastAsia="Calibri"/>
          <w:b/>
          <w:bCs/>
          <w:lang w:val="el-GR"/>
        </w:rPr>
        <w:t xml:space="preserve">Έργο 3: </w:t>
      </w:r>
      <w:r w:rsidRPr="00F5475A">
        <w:rPr>
          <w:rFonts w:eastAsia="Calibri"/>
          <w:u w:val="single"/>
          <w:lang w:val="el-GR"/>
        </w:rPr>
        <w:t>«Υπηρεσίες γραφείου υποστήριξης δικαιούχων (</w:t>
      </w:r>
      <w:r w:rsidRPr="00AC7D0D">
        <w:rPr>
          <w:rFonts w:eastAsia="Calibri"/>
          <w:u w:val="single"/>
        </w:rPr>
        <w:t>Help</w:t>
      </w:r>
      <w:r w:rsidRPr="00F5475A">
        <w:rPr>
          <w:rFonts w:eastAsia="Calibri"/>
          <w:u w:val="single"/>
          <w:lang w:val="el-GR"/>
        </w:rPr>
        <w:t>-</w:t>
      </w:r>
      <w:r w:rsidRPr="00AC7D0D">
        <w:rPr>
          <w:rFonts w:eastAsia="Calibri"/>
          <w:u w:val="single"/>
        </w:rPr>
        <w:t>Desk</w:t>
      </w:r>
      <w:r w:rsidRPr="00F5475A">
        <w:rPr>
          <w:rFonts w:eastAsia="Calibri"/>
          <w:u w:val="single"/>
          <w:lang w:val="el-GR"/>
        </w:rPr>
        <w:t>)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rFonts w:eastAsia="Calibri"/>
          <w:u w:val="single"/>
        </w:rPr>
        <w:t>MARKET</w:t>
      </w:r>
      <w:r w:rsidRPr="00F5475A">
        <w:rPr>
          <w:rFonts w:eastAsia="Calibri"/>
          <w:u w:val="single"/>
          <w:lang w:val="el-GR"/>
        </w:rPr>
        <w:t xml:space="preserve"> </w:t>
      </w:r>
      <w:r w:rsidRPr="00AC7D0D">
        <w:rPr>
          <w:rFonts w:eastAsia="Calibri"/>
          <w:u w:val="single"/>
        </w:rPr>
        <w:t>PASS</w:t>
      </w:r>
      <w:r w:rsidRPr="00F5475A">
        <w:rPr>
          <w:rFonts w:eastAsia="Calibri"/>
          <w:u w:val="single"/>
          <w:lang w:val="el-GR"/>
        </w:rPr>
        <w:t>)»»</w:t>
      </w:r>
      <w:r w:rsidRPr="00F5475A">
        <w:rPr>
          <w:rFonts w:eastAsia="Calibri"/>
          <w:lang w:val="el-GR"/>
        </w:rPr>
        <w:t>.</w:t>
      </w:r>
    </w:p>
    <w:p w14:paraId="6869C041" w14:textId="6F2DFE5A" w:rsidR="008C6F6A" w:rsidRPr="00F5475A" w:rsidRDefault="008C6F6A" w:rsidP="00D44A42">
      <w:pPr>
        <w:rPr>
          <w:lang w:val="el-GR"/>
        </w:rPr>
      </w:pPr>
      <w:r>
        <w:rPr>
          <w:lang w:val="el-GR"/>
        </w:rPr>
        <w:t>Το συγκεκριμένο έργο αφορά στην</w:t>
      </w:r>
      <w:r w:rsidRPr="00F5475A">
        <w:rPr>
          <w:lang w:val="el-GR"/>
        </w:rPr>
        <w:t xml:space="preserve"> παροχή υπηρεσιών για όλη τη διάρκεια της δράσης </w:t>
      </w:r>
      <w:r w:rsidRPr="00F5475A">
        <w:rPr>
          <w:lang w:val="en-US"/>
        </w:rPr>
        <w:t>MARKET</w:t>
      </w:r>
      <w:r w:rsidRPr="00F5475A">
        <w:rPr>
          <w:lang w:val="el-GR"/>
        </w:rPr>
        <w:t xml:space="preserve"> </w:t>
      </w:r>
      <w:r w:rsidRPr="00F5475A">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Γραφείο υποστήριξης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5421B1CD" w14:textId="77777777" w:rsidR="00F5475A" w:rsidRPr="00F5475A" w:rsidRDefault="00F5475A" w:rsidP="009E58E5">
      <w:pPr>
        <w:ind w:left="270"/>
        <w:rPr>
          <w:rFonts w:eastAsia="Calibri"/>
          <w:u w:val="single"/>
          <w:lang w:val="el-GR"/>
        </w:rPr>
      </w:pPr>
    </w:p>
    <w:p w14:paraId="2BAEEB9A" w14:textId="77777777" w:rsidR="00F5475A" w:rsidRPr="00F5475A" w:rsidRDefault="00F5475A" w:rsidP="009E58E5">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«Υπηρεσίες δημοσιότητας στο πλαίσιο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70913C86" w14:textId="77777777" w:rsidR="00F5475A" w:rsidRPr="00F5475A" w:rsidRDefault="00F5475A" w:rsidP="009E58E5">
      <w:pPr>
        <w:rPr>
          <w:rFonts w:eastAsia="Calibri"/>
          <w:lang w:val="el-GR"/>
        </w:rPr>
      </w:pPr>
      <w:r w:rsidRPr="00F5475A">
        <w:rPr>
          <w:rFonts w:eastAsia="Calibri"/>
          <w:lang w:val="el-GR"/>
        </w:rPr>
        <w:t xml:space="preserve">Το συγκεκριμένο Έργο αφορά στην παροχή υπηρεσιών για τη δημοσιότητα του Προγράμματος και περιλαμβάνει κατ’ ελάχιστον την κατάρτιση Πλάνου Δημοσιότητας και την εκτέλεσή του. Ο Ανάδοχος του συγκεκριμένου έργου θα προβεί στην κατάρτιση Πλάνου Εφαρμογής των δράσεων του έργου το οποίο θα περιλαμβάνει τη σύνθεση των επιμέρους δράσεων δημοσιότητας (ενέργειες ενημέρωσης του κοινού/πολιτών για το Πρόγραμμα) και την κοστολόγησή τους.  </w:t>
      </w:r>
    </w:p>
    <w:p w14:paraId="76FEA765" w14:textId="77777777" w:rsidR="00F5475A" w:rsidRPr="00F5475A" w:rsidRDefault="00F5475A" w:rsidP="009E58E5">
      <w:pPr>
        <w:pStyle w:val="aff"/>
        <w:shd w:val="clear" w:color="auto" w:fill="FFFFFF"/>
        <w:tabs>
          <w:tab w:val="left" w:pos="900"/>
        </w:tabs>
        <w:ind w:left="270"/>
        <w:rPr>
          <w:lang w:val="el-GR"/>
        </w:rPr>
      </w:pPr>
    </w:p>
    <w:p w14:paraId="2268B89E" w14:textId="77777777" w:rsidR="00F5475A" w:rsidRPr="00F5475A" w:rsidRDefault="00F5475A" w:rsidP="009E58E5">
      <w:pPr>
        <w:shd w:val="clear" w:color="auto" w:fill="FFFFFF"/>
        <w:tabs>
          <w:tab w:val="left" w:pos="900"/>
        </w:tabs>
        <w:rPr>
          <w:u w:val="single"/>
          <w:lang w:val="el-GR"/>
        </w:rPr>
      </w:pPr>
      <w:r w:rsidRPr="00F5475A">
        <w:rPr>
          <w:b/>
          <w:bCs/>
          <w:lang w:val="el-GR"/>
        </w:rPr>
        <w:t xml:space="preserve">Έργο 5: </w:t>
      </w:r>
      <w:r w:rsidRPr="00F5475A">
        <w:rPr>
          <w:u w:val="single"/>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4FA154D6" w14:textId="77777777" w:rsidR="00244E0C" w:rsidRPr="00F5475A" w:rsidRDefault="00244E0C" w:rsidP="00244E0C">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2"/>
        </w:numPr>
        <w:ind w:hanging="306"/>
        <w:rPr>
          <w:rFonts w:cs="Tahoma"/>
          <w:szCs w:val="22"/>
          <w:lang w:val="el-GR"/>
        </w:rPr>
      </w:pPr>
      <w:bookmarkStart w:id="439" w:name="_Toc97194339"/>
      <w:bookmarkStart w:id="440" w:name="_Ref97199271"/>
      <w:bookmarkStart w:id="441" w:name="_Ref122694847"/>
      <w:bookmarkStart w:id="442" w:name="_Ref122695017"/>
      <w:bookmarkStart w:id="443" w:name="_Toc125623937"/>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9"/>
      <w:bookmarkEnd w:id="440"/>
      <w:bookmarkEnd w:id="441"/>
      <w:bookmarkEnd w:id="442"/>
      <w:bookmarkEnd w:id="443"/>
      <w:r w:rsidR="00B256BC">
        <w:rPr>
          <w:rFonts w:cs="Tahoma"/>
          <w:szCs w:val="22"/>
          <w:lang w:val="el-GR"/>
        </w:rPr>
        <w:t xml:space="preserve"> </w:t>
      </w:r>
    </w:p>
    <w:p w14:paraId="01641156" w14:textId="0512EDBE" w:rsidR="00244E0C" w:rsidRPr="00244E0C" w:rsidRDefault="00244E0C" w:rsidP="00244E0C">
      <w:pPr>
        <w:rPr>
          <w:rFonts w:eastAsia="Calibri"/>
          <w:lang w:val="el-GR"/>
        </w:rPr>
      </w:pPr>
      <w:r w:rsidRPr="00244E0C">
        <w:rPr>
          <w:rFonts w:eastAsia="Calibri"/>
          <w:lang w:val="el-GR"/>
        </w:rPr>
        <w:t>Αντικείμενο του έργου είναι η Δημιουργία μιας ψηφιακής πλατφόρμας αυτοματοποιημένων ερωτοαπαντήσεων για την υποβοήθηση της επικοινωνίας των πολίτων για τις ανάγκες της δράσης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 Συγκεκριμένα, ο ανάδοχος θα δημιουργήσει ένα λογισμικό σύστημα αυτοματοποιημένων ερωτοαπαντήσεων (</w:t>
      </w:r>
      <w:r w:rsidRPr="00244E0C">
        <w:rPr>
          <w:rFonts w:eastAsia="Calibri"/>
          <w:b/>
          <w:bCs/>
          <w:lang w:val="el-GR"/>
        </w:rPr>
        <w:t>απεριόριστος ο αριθμός και σύμφωνα πάντα με τις ανάγκες και τις υποδείξεις της Αναθέτουσας Αρχής</w:t>
      </w:r>
      <w:r w:rsidRPr="00244E0C">
        <w:rPr>
          <w:rFonts w:eastAsia="Calibri"/>
          <w:lang w:val="el-GR"/>
        </w:rPr>
        <w:t>) το οποίο θα αποτελεί ένα πρόγραμμα ψηφιακού διαλόγου, θα βασίζεται σε στατιστικά μοντέλα Μηχανικής εκμάθησης, θα υποστηρίξει σύγχρονους αλγόριθμους Μηχανικής Εκμάθησης (</w:t>
      </w:r>
      <w:r w:rsidRPr="00244E0C">
        <w:rPr>
          <w:rFonts w:eastAsia="Calibri"/>
        </w:rPr>
        <w:t>Machine</w:t>
      </w:r>
      <w:r w:rsidRPr="00244E0C">
        <w:rPr>
          <w:rFonts w:eastAsia="Calibri"/>
          <w:lang w:val="el-GR"/>
        </w:rPr>
        <w:t xml:space="preserve"> </w:t>
      </w:r>
      <w:r w:rsidRPr="00244E0C">
        <w:rPr>
          <w:rFonts w:eastAsia="Calibri"/>
        </w:rPr>
        <w:t>Learning</w:t>
      </w:r>
      <w:r w:rsidRPr="00244E0C">
        <w:rPr>
          <w:rFonts w:eastAsia="Calibri"/>
          <w:lang w:val="el-GR"/>
        </w:rPr>
        <w:t>) καθώς και επεξεργασίας γραπτής φυσικής γλώσσας (</w:t>
      </w:r>
      <w:r w:rsidRPr="00244E0C">
        <w:rPr>
          <w:rFonts w:eastAsia="Calibri"/>
        </w:rPr>
        <w:t>Natural</w:t>
      </w:r>
      <w:r w:rsidRPr="00244E0C">
        <w:rPr>
          <w:rFonts w:eastAsia="Calibri"/>
          <w:lang w:val="el-GR"/>
        </w:rPr>
        <w:t xml:space="preserve"> </w:t>
      </w:r>
      <w:r w:rsidRPr="00244E0C">
        <w:rPr>
          <w:rFonts w:eastAsia="Calibri"/>
        </w:rPr>
        <w:t>Language</w:t>
      </w:r>
      <w:r w:rsidRPr="00244E0C">
        <w:rPr>
          <w:rFonts w:eastAsia="Calibri"/>
          <w:lang w:val="el-GR"/>
        </w:rPr>
        <w:t xml:space="preserve"> </w:t>
      </w:r>
      <w:r w:rsidRPr="00244E0C">
        <w:rPr>
          <w:rFonts w:eastAsia="Calibri"/>
        </w:rPr>
        <w:t>Processing</w:t>
      </w:r>
      <w:r w:rsidRPr="00244E0C">
        <w:rPr>
          <w:rFonts w:eastAsia="Calibri"/>
          <w:lang w:val="el-GR"/>
        </w:rPr>
        <w:t>). Επιπρόσθετα, μέσω κατάλληλου διαχειριστικού περιβάλλοντος, ο διαχειριστής μέσω γραφικού περιβάλλοντος θα μπορεί να εξάγει στατιστικά χρήσης του ψηφιακού βοηθού (</w:t>
      </w:r>
      <w:r w:rsidRPr="00244E0C">
        <w:rPr>
          <w:rFonts w:eastAsia="Calibri"/>
        </w:rPr>
        <w:t>chatbo</w:t>
      </w:r>
      <w:r w:rsidRPr="00244E0C">
        <w:rPr>
          <w:rFonts w:eastAsia="Calibri"/>
          <w:lang w:val="en-US"/>
        </w:rPr>
        <w:t>t</w:t>
      </w:r>
      <w:r w:rsidRPr="00244E0C">
        <w:rPr>
          <w:rFonts w:eastAsia="Calibri"/>
          <w:lang w:val="el-GR"/>
        </w:rPr>
        <w:t>).</w:t>
      </w:r>
    </w:p>
    <w:p w14:paraId="76F9B999" w14:textId="77777777" w:rsidR="00244E0C" w:rsidRPr="00244E0C" w:rsidRDefault="00244E0C" w:rsidP="00244E0C">
      <w:pPr>
        <w:rPr>
          <w:rFonts w:eastAsia="Calibri"/>
          <w:lang w:val="el-GR"/>
        </w:rPr>
      </w:pPr>
      <w:r w:rsidRPr="00244E0C">
        <w:rPr>
          <w:rFonts w:eastAsia="Calibri"/>
          <w:lang w:val="el-GR"/>
        </w:rPr>
        <w:lastRenderedPageBreak/>
        <w:t xml:space="preserve">Τα </w:t>
      </w:r>
      <w:r w:rsidRPr="00244E0C">
        <w:rPr>
          <w:rFonts w:eastAsia="Calibri"/>
        </w:rPr>
        <w:t>chatbots</w:t>
      </w:r>
      <w:r w:rsidRPr="00244E0C">
        <w:rPr>
          <w:rFonts w:eastAsia="Calibri"/>
          <w:lang w:val="el-GR"/>
        </w:rPr>
        <w:t xml:space="preserve"> έρχονται να δημιουργήσουν ακόμα ένα κανάλι επικοινωνίας μεταξύ των πολιτών και των Φορέων, επιπρόσθετο σε υφιστάμενα παραδοσιακά κανάλια, όπως είναι το τηλεφωνικό κέντρο, αυτοματοποιημένες φωνητικές πύλες, ιστοσελίδες, </w:t>
      </w:r>
      <w:r w:rsidRPr="00244E0C">
        <w:rPr>
          <w:rFonts w:eastAsia="Calibri"/>
        </w:rPr>
        <w:t>ticketing</w:t>
      </w:r>
      <w:r w:rsidRPr="00244E0C">
        <w:rPr>
          <w:rFonts w:eastAsia="Calibri"/>
          <w:lang w:val="el-GR"/>
        </w:rPr>
        <w:t xml:space="preserve"> συστήματα κλπ. Βασικό τους πλεονέκτημα είναι ότι μπορούν να είναι αρκετά έξυπνα, προσομοιάζουν συνομιλία με άνθρωπο, είναι ήδη “εγκαταστημένα” στα κινητά των χρηστών καθώς τρέχουν πάνω από υφιστάμενα λογισμικά γραπτής επικοινωνίας, όπως είναι ο </w:t>
      </w:r>
      <w:r w:rsidRPr="00244E0C">
        <w:rPr>
          <w:rFonts w:eastAsia="Calibri"/>
        </w:rPr>
        <w:t>facebook</w:t>
      </w:r>
      <w:r w:rsidRPr="00244E0C">
        <w:rPr>
          <w:rFonts w:eastAsia="Calibri"/>
          <w:lang w:val="el-GR"/>
        </w:rPr>
        <w:t xml:space="preserve"> </w:t>
      </w:r>
      <w:r w:rsidRPr="00244E0C">
        <w:rPr>
          <w:rFonts w:eastAsia="Calibri"/>
        </w:rPr>
        <w:t>messenger</w:t>
      </w:r>
      <w:r w:rsidRPr="00244E0C">
        <w:rPr>
          <w:rFonts w:eastAsia="Calibri"/>
          <w:lang w:val="el-GR"/>
        </w:rPr>
        <w:t xml:space="preserve">, μπορούν να θυμούνται δεδομένα, επιλογές και προτιμήσεις και θα μπορούν στο μέλλον να εκτελούν εγχρήματες συναλλαγές. Όλα αυτά από ένα ενιαίο περιβάλλον σε φυσική γλώσσα, το οποίο μάλιστα ήδη υπάρχει στα κινητά των χρηστών. Τα </w:t>
      </w:r>
      <w:r w:rsidRPr="00244E0C">
        <w:rPr>
          <w:rFonts w:eastAsia="Calibri"/>
        </w:rPr>
        <w:t>chatbots</w:t>
      </w:r>
      <w:r w:rsidRPr="00244E0C">
        <w:rPr>
          <w:rFonts w:eastAsia="Calibri"/>
          <w:lang w:val="el-GR"/>
        </w:rPr>
        <w:t xml:space="preserve"> μπορούν να λειτουργούν ως εναλλακτικό μέσο εξυπηρέτησης για τους πολίτες και τους εν γένει συναλλασσόμενους με έναν Οργανισμό.</w:t>
      </w:r>
    </w:p>
    <w:p w14:paraId="65522CF9" w14:textId="77777777" w:rsidR="00244E0C" w:rsidRPr="00244E0C" w:rsidRDefault="00244E0C" w:rsidP="00244E0C">
      <w:pPr>
        <w:rPr>
          <w:rFonts w:eastAsia="Calibri"/>
          <w:b/>
          <w:bCs/>
          <w:lang w:val="el-GR"/>
        </w:rPr>
      </w:pPr>
      <w:r w:rsidRPr="00244E0C">
        <w:rPr>
          <w:rFonts w:eastAsia="Calibri"/>
          <w:b/>
          <w:bCs/>
          <w:lang w:val="el-GR"/>
        </w:rPr>
        <w:t>Τεχνικές Προδιαγραφές</w:t>
      </w:r>
    </w:p>
    <w:p w14:paraId="1C9444B8" w14:textId="77777777" w:rsidR="00244E0C" w:rsidRPr="00244E0C" w:rsidRDefault="00244E0C" w:rsidP="00244E0C">
      <w:pPr>
        <w:rPr>
          <w:rFonts w:eastAsia="Calibri"/>
          <w:b/>
          <w:bCs/>
          <w:lang w:val="el-GR"/>
        </w:rPr>
      </w:pPr>
      <w:r w:rsidRPr="00244E0C">
        <w:rPr>
          <w:rFonts w:eastAsia="Calibri"/>
          <w:b/>
          <w:bCs/>
          <w:lang w:val="el-GR"/>
        </w:rPr>
        <w:t>Α. Γενικές Απαιτήσεις</w:t>
      </w:r>
    </w:p>
    <w:p w14:paraId="7F1D0EC5" w14:textId="77777777" w:rsidR="00244E0C" w:rsidRPr="00244E0C" w:rsidRDefault="00244E0C" w:rsidP="00244E0C">
      <w:pPr>
        <w:rPr>
          <w:rFonts w:eastAsia="Calibri"/>
          <w:lang w:val="el-GR"/>
        </w:rPr>
      </w:pPr>
      <w:r w:rsidRPr="00244E0C">
        <w:rPr>
          <w:rFonts w:eastAsia="Calibri"/>
          <w:lang w:val="el-GR"/>
        </w:rPr>
        <w:t>1. Το σύστημα θα καταλαβαίνει τη φυσική γλώσσα σε ελεύθερη γραπτή μορφή χρησιμοποιώντας στατιστικές μεθόδους και τεχνικές επεξεργασίας φυσικής γλώσσας (</w:t>
      </w:r>
      <w:r w:rsidRPr="00244E0C">
        <w:rPr>
          <w:rFonts w:eastAsia="Calibri"/>
          <w:lang w:val="en-US"/>
        </w:rPr>
        <w:t>Natural</w:t>
      </w:r>
      <w:r w:rsidRPr="00244E0C">
        <w:rPr>
          <w:rFonts w:eastAsia="Calibri"/>
          <w:lang w:val="el-GR"/>
        </w:rPr>
        <w:t xml:space="preserve"> </w:t>
      </w:r>
      <w:r w:rsidRPr="00244E0C">
        <w:rPr>
          <w:rFonts w:eastAsia="Calibri"/>
          <w:lang w:val="en-US"/>
        </w:rPr>
        <w:t>Language</w:t>
      </w:r>
      <w:r w:rsidRPr="00244E0C">
        <w:rPr>
          <w:rFonts w:eastAsia="Calibri"/>
          <w:lang w:val="el-GR"/>
        </w:rPr>
        <w:t xml:space="preserve"> </w:t>
      </w:r>
      <w:r w:rsidRPr="00244E0C">
        <w:rPr>
          <w:rFonts w:eastAsia="Calibri"/>
          <w:lang w:val="en-US"/>
        </w:rPr>
        <w:t>Processing</w:t>
      </w:r>
      <w:r w:rsidRPr="00244E0C">
        <w:rPr>
          <w:rFonts w:eastAsia="Calibri"/>
          <w:lang w:val="el-GR"/>
        </w:rPr>
        <w:t>-</w:t>
      </w:r>
      <w:r w:rsidRPr="00244E0C">
        <w:rPr>
          <w:rFonts w:eastAsia="Calibri"/>
          <w:lang w:val="en-US"/>
        </w:rPr>
        <w:t>NLP</w:t>
      </w:r>
      <w:r w:rsidRPr="00244E0C">
        <w:rPr>
          <w:rFonts w:eastAsia="Calibri"/>
          <w:lang w:val="el-GR"/>
        </w:rPr>
        <w:t>).</w:t>
      </w:r>
    </w:p>
    <w:p w14:paraId="18CCAA28" w14:textId="77777777" w:rsidR="00244E0C" w:rsidRPr="00244E0C" w:rsidRDefault="00244E0C" w:rsidP="00244E0C">
      <w:pPr>
        <w:rPr>
          <w:rFonts w:eastAsia="Calibri"/>
          <w:lang w:val="el-GR"/>
        </w:rPr>
      </w:pPr>
      <w:r w:rsidRPr="00244E0C">
        <w:rPr>
          <w:rFonts w:eastAsia="Calibri"/>
          <w:lang w:val="el-GR"/>
        </w:rPr>
        <w:t xml:space="preserve">2. Το σύστημα θα χρησιμοποιεί </w:t>
      </w:r>
      <w:r w:rsidRPr="00244E0C">
        <w:rPr>
          <w:rFonts w:eastAsia="Calibri"/>
          <w:lang w:val="en-US"/>
        </w:rPr>
        <w:t>state</w:t>
      </w:r>
      <w:r w:rsidRPr="00244E0C">
        <w:rPr>
          <w:rFonts w:eastAsia="Calibri"/>
          <w:lang w:val="el-GR"/>
        </w:rPr>
        <w:t xml:space="preserve"> </w:t>
      </w:r>
      <w:r w:rsidRPr="00244E0C">
        <w:rPr>
          <w:rFonts w:eastAsia="Calibri"/>
          <w:lang w:val="en-US"/>
        </w:rPr>
        <w:t>of</w:t>
      </w:r>
      <w:r w:rsidRPr="00244E0C">
        <w:rPr>
          <w:rFonts w:eastAsia="Calibri"/>
          <w:lang w:val="el-GR"/>
        </w:rPr>
        <w:t xml:space="preserve"> </w:t>
      </w:r>
      <w:r w:rsidRPr="00244E0C">
        <w:rPr>
          <w:rFonts w:eastAsia="Calibri"/>
          <w:lang w:val="en-US"/>
        </w:rPr>
        <w:t>the</w:t>
      </w:r>
      <w:r w:rsidRPr="00244E0C">
        <w:rPr>
          <w:rFonts w:eastAsia="Calibri"/>
          <w:lang w:val="el-GR"/>
        </w:rPr>
        <w:t xml:space="preserve"> </w:t>
      </w:r>
      <w:r w:rsidRPr="00244E0C">
        <w:rPr>
          <w:rFonts w:eastAsia="Calibri"/>
          <w:lang w:val="en-US"/>
        </w:rPr>
        <w:t>art</w:t>
      </w:r>
      <w:r w:rsidRPr="00244E0C">
        <w:rPr>
          <w:rFonts w:eastAsia="Calibri"/>
          <w:lang w:val="el-GR"/>
        </w:rPr>
        <w:t xml:space="preserve"> </w:t>
      </w:r>
      <w:r w:rsidRPr="00244E0C">
        <w:rPr>
          <w:rFonts w:eastAsia="Calibri"/>
          <w:lang w:val="en-US"/>
        </w:rPr>
        <w:t>NLP</w:t>
      </w:r>
      <w:r w:rsidRPr="00244E0C">
        <w:rPr>
          <w:rFonts w:eastAsia="Calibri"/>
          <w:lang w:val="el-GR"/>
        </w:rPr>
        <w:t xml:space="preserve"> αλγόριθμους.</w:t>
      </w:r>
    </w:p>
    <w:p w14:paraId="7EA88D7B" w14:textId="77777777" w:rsidR="00244E0C" w:rsidRPr="00244E0C" w:rsidRDefault="00244E0C" w:rsidP="00244E0C">
      <w:pPr>
        <w:rPr>
          <w:rFonts w:eastAsia="Calibri"/>
          <w:lang w:val="el-GR"/>
        </w:rPr>
      </w:pPr>
      <w:r w:rsidRPr="00244E0C">
        <w:rPr>
          <w:rFonts w:eastAsia="Calibri"/>
          <w:lang w:val="el-GR"/>
        </w:rPr>
        <w:t xml:space="preserve">3. Αυτόματη παραγωγή ενός </w:t>
      </w:r>
      <w:r w:rsidRPr="00244E0C">
        <w:rPr>
          <w:rFonts w:eastAsia="Calibri"/>
        </w:rPr>
        <w:t>Web</w:t>
      </w:r>
      <w:r w:rsidRPr="00244E0C">
        <w:rPr>
          <w:rFonts w:eastAsia="Calibri"/>
          <w:lang w:val="el-GR"/>
        </w:rPr>
        <w:t xml:space="preserve"> </w:t>
      </w:r>
      <w:r w:rsidRPr="00244E0C">
        <w:rPr>
          <w:rFonts w:eastAsia="Calibri"/>
        </w:rPr>
        <w:t>Widget</w:t>
      </w:r>
      <w:r w:rsidRPr="00244E0C">
        <w:rPr>
          <w:rFonts w:eastAsia="Calibri"/>
          <w:lang w:val="el-GR"/>
        </w:rPr>
        <w:t xml:space="preserve"> </w:t>
      </w:r>
      <w:r w:rsidRPr="00244E0C">
        <w:rPr>
          <w:rFonts w:eastAsia="Calibri"/>
        </w:rPr>
        <w:t>tool</w:t>
      </w:r>
      <w:r w:rsidRPr="00244E0C">
        <w:rPr>
          <w:rFonts w:eastAsia="Calibri"/>
          <w:lang w:val="el-GR"/>
        </w:rPr>
        <w:t>, το οποίο θα συνδέεται εύκολα στην ιστοσελίδα του προγράμματος «Έκτακτη Οικονομική Ενίσχυση Λογαριασμών Ηλεκτρικού Ρεύματος Οικιακών Καταναλωτών (</w:t>
      </w:r>
      <w:r w:rsidRPr="00244E0C">
        <w:rPr>
          <w:rFonts w:eastAsia="Calibri"/>
        </w:rPr>
        <w:t>Power</w:t>
      </w:r>
      <w:r w:rsidRPr="00244E0C">
        <w:rPr>
          <w:rFonts w:eastAsia="Calibri"/>
          <w:lang w:val="el-GR"/>
        </w:rPr>
        <w:t xml:space="preserve"> </w:t>
      </w:r>
      <w:r w:rsidRPr="00244E0C">
        <w:rPr>
          <w:rFonts w:eastAsia="Calibri"/>
        </w:rPr>
        <w:t>Pass</w:t>
      </w:r>
      <w:r w:rsidRPr="00244E0C">
        <w:rPr>
          <w:rFonts w:eastAsia="Calibri"/>
          <w:lang w:val="el-GR"/>
        </w:rPr>
        <w:t>)» και θα μπορεί να συνδεθεί και σε διαφορετικά κανάλια επικοινωνίας.</w:t>
      </w:r>
    </w:p>
    <w:p w14:paraId="2348966E" w14:textId="77777777" w:rsidR="00244E0C" w:rsidRPr="00244E0C" w:rsidRDefault="00244E0C" w:rsidP="00244E0C">
      <w:pPr>
        <w:rPr>
          <w:rFonts w:eastAsia="Calibri"/>
          <w:b/>
          <w:bCs/>
        </w:rPr>
      </w:pPr>
      <w:r w:rsidRPr="00244E0C">
        <w:rPr>
          <w:rFonts w:eastAsia="Calibri"/>
          <w:b/>
          <w:bCs/>
        </w:rPr>
        <w:t>Β. Κανάλια Επικοινωνίας</w:t>
      </w:r>
    </w:p>
    <w:p w14:paraId="32BFBF6C"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Δυνατότητα λήψης μηνυμάτων από το </w:t>
      </w:r>
      <w:r w:rsidRPr="00244E0C">
        <w:rPr>
          <w:rFonts w:eastAsia="Calibri"/>
        </w:rPr>
        <w:t>Web</w:t>
      </w:r>
      <w:r w:rsidRPr="00244E0C">
        <w:rPr>
          <w:rFonts w:eastAsia="Calibri"/>
          <w:lang w:val="el-GR"/>
        </w:rPr>
        <w:t>.</w:t>
      </w:r>
    </w:p>
    <w:p w14:paraId="011F5453"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Ύπαρξη </w:t>
      </w:r>
      <w:r w:rsidRPr="00244E0C">
        <w:rPr>
          <w:rFonts w:eastAsia="Calibri"/>
        </w:rPr>
        <w:t>API</w:t>
      </w:r>
      <w:r w:rsidRPr="00244E0C">
        <w:rPr>
          <w:rFonts w:eastAsia="Calibri"/>
          <w:lang w:val="el-GR"/>
        </w:rPr>
        <w:t xml:space="preserve"> για σύνδεση με κανάλια επικοινωνίας.</w:t>
      </w:r>
    </w:p>
    <w:p w14:paraId="29F2AF92" w14:textId="77777777" w:rsidR="00244E0C" w:rsidRPr="00244E0C" w:rsidRDefault="00244E0C">
      <w:pPr>
        <w:numPr>
          <w:ilvl w:val="0"/>
          <w:numId w:val="32"/>
        </w:numPr>
        <w:suppressAutoHyphens w:val="0"/>
        <w:spacing w:after="160" w:line="259" w:lineRule="auto"/>
        <w:contextualSpacing/>
        <w:rPr>
          <w:rFonts w:eastAsia="Calibri"/>
          <w:lang w:val="el-GR"/>
        </w:rPr>
      </w:pPr>
      <w:r w:rsidRPr="00244E0C">
        <w:rPr>
          <w:rFonts w:eastAsia="Calibri"/>
          <w:lang w:val="el-GR"/>
        </w:rPr>
        <w:t xml:space="preserve">Εκτός από την ιστοσελίδα, θα μπορεί να συνδεθεί και να απαντήσει μέσω και των </w:t>
      </w:r>
      <w:r w:rsidRPr="00244E0C">
        <w:rPr>
          <w:rFonts w:eastAsia="Calibri"/>
          <w:lang w:val="en-US"/>
        </w:rPr>
        <w:t>Facebook</w:t>
      </w:r>
      <w:r w:rsidRPr="00244E0C">
        <w:rPr>
          <w:rFonts w:eastAsia="Calibri"/>
          <w:lang w:val="el-GR"/>
        </w:rPr>
        <w:t xml:space="preserve">, </w:t>
      </w:r>
      <w:r w:rsidRPr="00244E0C">
        <w:rPr>
          <w:rFonts w:eastAsia="Calibri"/>
          <w:lang w:val="en-US"/>
        </w:rPr>
        <w:t>sms</w:t>
      </w:r>
      <w:r w:rsidRPr="00244E0C">
        <w:rPr>
          <w:rFonts w:eastAsia="Calibri"/>
          <w:lang w:val="el-GR"/>
        </w:rPr>
        <w:t xml:space="preserve">, </w:t>
      </w:r>
      <w:r w:rsidRPr="00244E0C">
        <w:rPr>
          <w:rFonts w:eastAsia="Calibri"/>
          <w:lang w:val="en-US"/>
        </w:rPr>
        <w:t>whatsup</w:t>
      </w:r>
      <w:r w:rsidRPr="00244E0C">
        <w:rPr>
          <w:rFonts w:eastAsia="Calibri"/>
          <w:lang w:val="el-GR"/>
        </w:rPr>
        <w:t xml:space="preserve"> και </w:t>
      </w:r>
      <w:r w:rsidRPr="00244E0C">
        <w:rPr>
          <w:rFonts w:eastAsia="Calibri"/>
          <w:lang w:val="en-US"/>
        </w:rPr>
        <w:t>Instagram</w:t>
      </w:r>
      <w:r w:rsidRPr="00244E0C">
        <w:rPr>
          <w:rFonts w:eastAsia="Calibri"/>
          <w:lang w:val="el-GR"/>
        </w:rPr>
        <w:t xml:space="preserve"> εφόσον απαιτηθεί από την Αναθέτουσα Αρχή.</w:t>
      </w:r>
    </w:p>
    <w:p w14:paraId="5E464F74" w14:textId="77777777" w:rsidR="00244E0C" w:rsidRPr="00244E0C" w:rsidRDefault="00244E0C" w:rsidP="00244E0C">
      <w:pPr>
        <w:rPr>
          <w:rFonts w:eastAsia="Calibri"/>
          <w:b/>
          <w:bCs/>
        </w:rPr>
      </w:pPr>
      <w:r w:rsidRPr="00244E0C">
        <w:rPr>
          <w:rFonts w:eastAsia="Calibri"/>
          <w:b/>
          <w:bCs/>
        </w:rPr>
        <w:t>Γ. Επικοινωνία με τον χρήστη</w:t>
      </w:r>
    </w:p>
    <w:p w14:paraId="4A62EB32"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Δυνατότητα απάντησης στον χρήστη με γραπτό μήνυμα.</w:t>
      </w:r>
    </w:p>
    <w:p w14:paraId="4FE5BB6C"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Δυνατότητα απάντησης στον χρήστη με πολλαπλούς τύπους αρχείων (</w:t>
      </w:r>
      <w:r w:rsidRPr="00244E0C">
        <w:rPr>
          <w:rFonts w:eastAsia="Calibri"/>
        </w:rPr>
        <w:t>pdf</w:t>
      </w:r>
      <w:r w:rsidRPr="00244E0C">
        <w:rPr>
          <w:rFonts w:eastAsia="Calibri"/>
          <w:lang w:val="el-GR"/>
        </w:rPr>
        <w:t xml:space="preserve">, </w:t>
      </w:r>
      <w:r w:rsidRPr="00244E0C">
        <w:rPr>
          <w:rFonts w:eastAsia="Calibri"/>
        </w:rPr>
        <w:t>jpeg</w:t>
      </w:r>
      <w:r w:rsidRPr="00244E0C">
        <w:rPr>
          <w:rFonts w:eastAsia="Calibri"/>
          <w:lang w:val="el-GR"/>
        </w:rPr>
        <w:t xml:space="preserve">, </w:t>
      </w:r>
      <w:r w:rsidRPr="00244E0C">
        <w:rPr>
          <w:rFonts w:eastAsia="Calibri"/>
        </w:rPr>
        <w:t>video</w:t>
      </w:r>
      <w:r w:rsidRPr="00244E0C">
        <w:rPr>
          <w:rFonts w:eastAsia="Calibri"/>
          <w:lang w:val="el-GR"/>
        </w:rPr>
        <w:t xml:space="preserve">, ηχητικό μήνυμα), τα οποία θα είναι ήδη στο </w:t>
      </w:r>
      <w:r w:rsidRPr="00244E0C">
        <w:rPr>
          <w:rFonts w:eastAsia="Calibri"/>
        </w:rPr>
        <w:t>web</w:t>
      </w:r>
      <w:r w:rsidRPr="00244E0C">
        <w:rPr>
          <w:rFonts w:eastAsia="Calibri"/>
          <w:lang w:val="el-GR"/>
        </w:rPr>
        <w:t xml:space="preserve"> και θα είναι προσβάσιμα από τον ψηφιακό βοηθό διαμέσου </w:t>
      </w:r>
      <w:r w:rsidRPr="00244E0C">
        <w:rPr>
          <w:rFonts w:eastAsia="Calibri"/>
        </w:rPr>
        <w:t>Link</w:t>
      </w:r>
      <w:r w:rsidRPr="00244E0C">
        <w:rPr>
          <w:rFonts w:eastAsia="Calibri"/>
          <w:lang w:val="el-GR"/>
        </w:rPr>
        <w:t>.</w:t>
      </w:r>
    </w:p>
    <w:p w14:paraId="3B540B68"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 xml:space="preserve">Δυνατότητα απάντησης στον χρήστη με την εμφάνιση γενικού </w:t>
      </w:r>
      <w:r w:rsidRPr="00244E0C">
        <w:rPr>
          <w:rFonts w:eastAsia="Calibri"/>
        </w:rPr>
        <w:t>link</w:t>
      </w:r>
      <w:r w:rsidRPr="00244E0C">
        <w:rPr>
          <w:rFonts w:eastAsia="Calibri"/>
          <w:lang w:val="el-GR"/>
        </w:rPr>
        <w:t xml:space="preserve"> ιστοσελίδας.</w:t>
      </w:r>
    </w:p>
    <w:p w14:paraId="22466136" w14:textId="77777777" w:rsidR="00244E0C" w:rsidRPr="00244E0C" w:rsidRDefault="00244E0C">
      <w:pPr>
        <w:numPr>
          <w:ilvl w:val="0"/>
          <w:numId w:val="33"/>
        </w:numPr>
        <w:suppressAutoHyphens w:val="0"/>
        <w:spacing w:after="160" w:line="259" w:lineRule="auto"/>
        <w:contextualSpacing/>
        <w:rPr>
          <w:rFonts w:eastAsia="Calibri"/>
          <w:lang w:val="el-GR"/>
        </w:rPr>
      </w:pPr>
      <w:r w:rsidRPr="00244E0C">
        <w:rPr>
          <w:rFonts w:eastAsia="Calibri"/>
          <w:lang w:val="el-GR"/>
        </w:rPr>
        <w:t>Προαιρετικά δυνατότητα εμφάνισης διαφορετικού περιεχομένου αναλόγως του καναλιού επικοινωνίας για τι ίδιο αίτημα του χρήστη.</w:t>
      </w:r>
    </w:p>
    <w:p w14:paraId="010C1296" w14:textId="77777777" w:rsidR="00244E0C" w:rsidRPr="00244E0C" w:rsidRDefault="00244E0C" w:rsidP="00244E0C">
      <w:pPr>
        <w:rPr>
          <w:rFonts w:eastAsia="Calibri"/>
          <w:b/>
          <w:bCs/>
        </w:rPr>
      </w:pPr>
      <w:r w:rsidRPr="00244E0C">
        <w:rPr>
          <w:rFonts w:eastAsia="Calibri"/>
          <w:b/>
          <w:bCs/>
        </w:rPr>
        <w:t>Δ. Τρόπος Παροχής Λογισμικού</w:t>
      </w:r>
    </w:p>
    <w:p w14:paraId="4731C049" w14:textId="77777777" w:rsidR="00244E0C" w:rsidRPr="00244E0C" w:rsidRDefault="00244E0C">
      <w:pPr>
        <w:numPr>
          <w:ilvl w:val="0"/>
          <w:numId w:val="34"/>
        </w:numPr>
        <w:suppressAutoHyphens w:val="0"/>
        <w:spacing w:after="160" w:line="259" w:lineRule="auto"/>
        <w:contextualSpacing/>
        <w:rPr>
          <w:rFonts w:eastAsia="Calibri"/>
          <w:lang w:val="el-GR"/>
        </w:rPr>
      </w:pPr>
      <w:r w:rsidRPr="00244E0C">
        <w:rPr>
          <w:rFonts w:eastAsia="Calibri"/>
          <w:lang w:val="el-GR"/>
        </w:rPr>
        <w:t xml:space="preserve">Το λογισμικό θα παρασχεθεί με τη μορφή </w:t>
      </w:r>
      <w:r w:rsidRPr="00244E0C">
        <w:rPr>
          <w:rFonts w:eastAsia="Calibri"/>
        </w:rPr>
        <w:t>SaaS</w:t>
      </w:r>
      <w:r w:rsidRPr="00244E0C">
        <w:rPr>
          <w:rFonts w:eastAsia="Calibri"/>
          <w:lang w:val="el-GR"/>
        </w:rPr>
        <w:t xml:space="preserve"> (</w:t>
      </w:r>
      <w:r w:rsidRPr="00244E0C">
        <w:rPr>
          <w:rFonts w:eastAsia="Calibri"/>
        </w:rPr>
        <w:t>Software</w:t>
      </w:r>
      <w:r w:rsidRPr="00244E0C">
        <w:rPr>
          <w:rFonts w:eastAsia="Calibri"/>
          <w:lang w:val="el-GR"/>
        </w:rPr>
        <w:t xml:space="preserve"> </w:t>
      </w:r>
      <w:r w:rsidRPr="00244E0C">
        <w:rPr>
          <w:rFonts w:eastAsia="Calibri"/>
        </w:rPr>
        <w:t>as</w:t>
      </w:r>
      <w:r w:rsidRPr="00244E0C">
        <w:rPr>
          <w:rFonts w:eastAsia="Calibri"/>
          <w:lang w:val="el-GR"/>
        </w:rPr>
        <w:t xml:space="preserve"> </w:t>
      </w:r>
      <w:r w:rsidRPr="00244E0C">
        <w:rPr>
          <w:rFonts w:eastAsia="Calibri"/>
        </w:rPr>
        <w:t>a</w:t>
      </w:r>
      <w:r w:rsidRPr="00244E0C">
        <w:rPr>
          <w:rFonts w:eastAsia="Calibri"/>
          <w:lang w:val="el-GR"/>
        </w:rPr>
        <w:t xml:space="preserve"> </w:t>
      </w:r>
      <w:r w:rsidRPr="00244E0C">
        <w:rPr>
          <w:rFonts w:eastAsia="Calibri"/>
        </w:rPr>
        <w:t>Service</w:t>
      </w:r>
      <w:r w:rsidRPr="00244E0C">
        <w:rPr>
          <w:rFonts w:eastAsia="Calibri"/>
          <w:lang w:val="el-GR"/>
        </w:rPr>
        <w:t>).</w:t>
      </w:r>
    </w:p>
    <w:p w14:paraId="5AAA8869" w14:textId="77777777" w:rsidR="00244E0C" w:rsidRPr="00244E0C" w:rsidRDefault="00244E0C">
      <w:pPr>
        <w:numPr>
          <w:ilvl w:val="0"/>
          <w:numId w:val="34"/>
        </w:numPr>
        <w:suppressAutoHyphens w:val="0"/>
        <w:spacing w:after="160" w:line="259" w:lineRule="auto"/>
        <w:contextualSpacing/>
        <w:rPr>
          <w:rFonts w:eastAsia="Calibri"/>
          <w:lang w:val="el-GR"/>
        </w:rPr>
      </w:pPr>
      <w:r w:rsidRPr="00244E0C">
        <w:rPr>
          <w:rFonts w:eastAsia="Calibri"/>
          <w:lang w:val="el-GR"/>
        </w:rPr>
        <w:t>Το λογισμικό εικονικού βοηθού θα παρασχεθεί σαν υπηρεσία (</w:t>
      </w:r>
      <w:r w:rsidRPr="00244E0C">
        <w:rPr>
          <w:rFonts w:eastAsia="Calibri"/>
        </w:rPr>
        <w:t>Software</w:t>
      </w:r>
      <w:r w:rsidRPr="00244E0C">
        <w:rPr>
          <w:rFonts w:eastAsia="Calibri"/>
          <w:lang w:val="el-GR"/>
        </w:rPr>
        <w:t xml:space="preserve"> </w:t>
      </w:r>
      <w:r w:rsidRPr="00244E0C">
        <w:rPr>
          <w:rFonts w:eastAsia="Calibri"/>
        </w:rPr>
        <w:t>as</w:t>
      </w:r>
      <w:r w:rsidRPr="00244E0C">
        <w:rPr>
          <w:rFonts w:eastAsia="Calibri"/>
          <w:lang w:val="el-GR"/>
        </w:rPr>
        <w:t xml:space="preserve"> </w:t>
      </w:r>
      <w:r w:rsidRPr="00244E0C">
        <w:rPr>
          <w:rFonts w:eastAsia="Calibri"/>
        </w:rPr>
        <w:t>a</w:t>
      </w:r>
      <w:r w:rsidRPr="00244E0C">
        <w:rPr>
          <w:rFonts w:eastAsia="Calibri"/>
          <w:lang w:val="el-GR"/>
        </w:rPr>
        <w:t xml:space="preserve"> </w:t>
      </w:r>
      <w:r w:rsidRPr="00244E0C">
        <w:rPr>
          <w:rFonts w:eastAsia="Calibri"/>
        </w:rPr>
        <w:t>Service</w:t>
      </w:r>
      <w:r w:rsidRPr="00244E0C">
        <w:rPr>
          <w:rFonts w:eastAsia="Calibri"/>
          <w:lang w:val="el-GR"/>
        </w:rPr>
        <w:t xml:space="preserve">) και θα λειτουργήσει σε </w:t>
      </w:r>
      <w:r w:rsidRPr="00244E0C">
        <w:rPr>
          <w:rFonts w:eastAsia="Calibri"/>
        </w:rPr>
        <w:t>data</w:t>
      </w:r>
      <w:r w:rsidRPr="00244E0C">
        <w:rPr>
          <w:rFonts w:eastAsia="Calibri"/>
          <w:lang w:val="el-GR"/>
        </w:rPr>
        <w:t xml:space="preserve"> </w:t>
      </w:r>
      <w:r w:rsidRPr="00244E0C">
        <w:rPr>
          <w:rFonts w:eastAsia="Calibri"/>
        </w:rPr>
        <w:t>center</w:t>
      </w:r>
      <w:r w:rsidRPr="00244E0C">
        <w:rPr>
          <w:rFonts w:eastAsia="Calibri"/>
          <w:lang w:val="el-GR"/>
        </w:rPr>
        <w:t xml:space="preserve"> επιλογής της Αναθέτουσας Αρχής ή σε υποδομές του Αναδόχου.</w:t>
      </w:r>
    </w:p>
    <w:p w14:paraId="5B400BEB" w14:textId="18EA5315" w:rsidR="00244E0C" w:rsidRPr="00244E0C" w:rsidRDefault="00244E0C" w:rsidP="00244E0C">
      <w:pPr>
        <w:rPr>
          <w:rFonts w:eastAsia="Calibri"/>
          <w:b/>
          <w:bCs/>
        </w:rPr>
      </w:pPr>
      <w:r w:rsidRPr="00244E0C">
        <w:rPr>
          <w:rFonts w:eastAsia="Calibri"/>
          <w:b/>
          <w:bCs/>
        </w:rPr>
        <w:t>Ε. Υπηρεσίες Υποστήριξης</w:t>
      </w:r>
    </w:p>
    <w:p w14:paraId="4316262A"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Υποστήριξη σε ερωτήματα διαχειριστών της Αναθέτουσας Αρχής.</w:t>
      </w:r>
    </w:p>
    <w:p w14:paraId="43C2F366"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Διασφάλιση καλής λειτουργίας του λογισμικού.</w:t>
      </w:r>
    </w:p>
    <w:p w14:paraId="2900573D"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Βελτιστοποίηση (</w:t>
      </w:r>
      <w:r w:rsidRPr="00244E0C">
        <w:rPr>
          <w:rFonts w:eastAsia="Calibri"/>
        </w:rPr>
        <w:t>tuning</w:t>
      </w:r>
      <w:r w:rsidRPr="00244E0C">
        <w:rPr>
          <w:rFonts w:eastAsia="Calibri"/>
          <w:lang w:val="el-GR"/>
        </w:rPr>
        <w:t>) της απόδοσης του λογισμικού.</w:t>
      </w:r>
    </w:p>
    <w:p w14:paraId="0D1F8812"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Αποκατάσταση ανωμαλιών λειτουργίας (</w:t>
      </w:r>
      <w:r w:rsidRPr="00244E0C">
        <w:rPr>
          <w:rFonts w:eastAsia="Calibri"/>
        </w:rPr>
        <w:t>bugs</w:t>
      </w:r>
      <w:r w:rsidRPr="00244E0C">
        <w:rPr>
          <w:rFonts w:eastAsia="Calibri"/>
          <w:lang w:val="el-GR"/>
        </w:rPr>
        <w:t>) λογισμικού.</w:t>
      </w:r>
    </w:p>
    <w:p w14:paraId="0DB3C3E7"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t>Εντοπισμός βλαβών /δυσλειτουργιών και αποκατάσταση.</w:t>
      </w:r>
    </w:p>
    <w:p w14:paraId="446F3296" w14:textId="77777777" w:rsidR="00244E0C" w:rsidRPr="00244E0C" w:rsidRDefault="00244E0C">
      <w:pPr>
        <w:numPr>
          <w:ilvl w:val="0"/>
          <w:numId w:val="35"/>
        </w:numPr>
        <w:suppressAutoHyphens w:val="0"/>
        <w:spacing w:after="160" w:line="259" w:lineRule="auto"/>
        <w:contextualSpacing/>
        <w:rPr>
          <w:rFonts w:eastAsia="Calibri"/>
          <w:lang w:val="el-GR"/>
        </w:rPr>
      </w:pPr>
      <w:r w:rsidRPr="00244E0C">
        <w:rPr>
          <w:rFonts w:eastAsia="Calibri"/>
          <w:lang w:val="el-GR"/>
        </w:rPr>
        <w:lastRenderedPageBreak/>
        <w:t>Δωρεάν ενσωμάτωση ερωτοαπαντήσεων (απεριόριστος αριθμός) εφόσον υποδειχθούν από την Αναθέτουσα Αρχή.</w:t>
      </w:r>
    </w:p>
    <w:p w14:paraId="314CDF1B" w14:textId="77777777" w:rsidR="00244E0C" w:rsidRDefault="00244E0C"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2"/>
        </w:numPr>
        <w:rPr>
          <w:lang w:val="el-GR"/>
        </w:rPr>
      </w:pPr>
      <w:bookmarkStart w:id="444" w:name="_Toc97194366"/>
      <w:bookmarkStart w:id="445" w:name="_Toc97194477"/>
      <w:bookmarkStart w:id="446" w:name="_Ref122694864"/>
      <w:bookmarkStart w:id="447" w:name="_Toc125623938"/>
      <w:r w:rsidRPr="00EF2204">
        <w:rPr>
          <w:lang w:val="el-GR"/>
        </w:rPr>
        <w:t xml:space="preserve">Μεθοδολογία </w:t>
      </w:r>
      <w:r w:rsidR="00025B9C">
        <w:rPr>
          <w:lang w:val="el-GR"/>
        </w:rPr>
        <w:t>Υ</w:t>
      </w:r>
      <w:r w:rsidRPr="00EF2204">
        <w:rPr>
          <w:lang w:val="el-GR"/>
        </w:rPr>
        <w:t>λοποίησης</w:t>
      </w:r>
      <w:bookmarkEnd w:id="444"/>
      <w:bookmarkEnd w:id="445"/>
      <w:bookmarkEnd w:id="446"/>
      <w:bookmarkEnd w:id="447"/>
    </w:p>
    <w:p w14:paraId="45BD28BD" w14:textId="77777777" w:rsidR="00E13273" w:rsidRPr="00155B45" w:rsidRDefault="00E13273" w:rsidP="00E13273">
      <w:pPr>
        <w:spacing w:line="252" w:lineRule="auto"/>
        <w:rPr>
          <w:lang w:val="el-GR"/>
        </w:rPr>
      </w:pPr>
      <w:bookmarkStart w:id="448" w:name="_Toc97195407"/>
      <w:bookmarkStart w:id="449" w:name="_Toc97195576"/>
      <w:bookmarkEnd w:id="448"/>
      <w:bookmarkEnd w:id="449"/>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2"/>
        </w:numPr>
        <w:ind w:hanging="306"/>
        <w:rPr>
          <w:rFonts w:cs="Tahoma"/>
          <w:szCs w:val="22"/>
          <w:lang w:val="el-GR"/>
        </w:rPr>
      </w:pPr>
      <w:bookmarkStart w:id="450" w:name="_Toc97194367"/>
      <w:bookmarkStart w:id="451" w:name="_Ref122695066"/>
      <w:bookmarkStart w:id="452" w:name="_Toc125623939"/>
      <w:r w:rsidRPr="00EF2204">
        <w:rPr>
          <w:rFonts w:cs="Tahoma"/>
          <w:szCs w:val="22"/>
          <w:lang w:val="el-GR"/>
        </w:rPr>
        <w:t>Χρονοδιάγραμμα</w:t>
      </w:r>
      <w:bookmarkEnd w:id="450"/>
      <w:bookmarkEnd w:id="451"/>
      <w:bookmarkEnd w:id="452"/>
    </w:p>
    <w:p w14:paraId="16576A43" w14:textId="3DEB7424" w:rsidR="00F82A8D" w:rsidRPr="00C71EEC" w:rsidRDefault="00F82A8D" w:rsidP="00F82A8D">
      <w:pPr>
        <w:suppressAutoHyphens w:val="0"/>
        <w:autoSpaceDE w:val="0"/>
        <w:spacing w:after="60"/>
        <w:rPr>
          <w:rFonts w:eastAsia="SimSun"/>
          <w:lang w:val="el-GR"/>
        </w:rPr>
      </w:pPr>
      <w:bookmarkStart w:id="453"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F5475A">
        <w:rPr>
          <w:rFonts w:eastAsia="SimSun"/>
          <w:b/>
          <w:bCs/>
          <w:lang w:val="el-GR"/>
        </w:rPr>
        <w:t>οκτώ</w:t>
      </w:r>
      <w:r w:rsidR="00907FAD">
        <w:rPr>
          <w:rFonts w:eastAsia="SimSun"/>
          <w:b/>
          <w:bCs/>
          <w:lang w:val="el-GR"/>
        </w:rPr>
        <w:t xml:space="preserve"> </w:t>
      </w:r>
      <w:r w:rsidRPr="00E13273">
        <w:rPr>
          <w:rFonts w:eastAsia="SimSun"/>
          <w:b/>
          <w:bCs/>
          <w:lang w:val="el-GR"/>
        </w:rPr>
        <w:t>(</w:t>
      </w:r>
      <w:r w:rsidR="00F5475A">
        <w:rPr>
          <w:rFonts w:eastAsia="SimSun"/>
          <w:b/>
          <w:bCs/>
          <w:lang w:val="el-GR"/>
        </w:rPr>
        <w:t>8</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39D57EDB" w14:textId="5437D75C" w:rsidR="00133814" w:rsidRDefault="00133814" w:rsidP="00F82A8D">
      <w:pPr>
        <w:suppressAutoHyphens w:val="0"/>
        <w:autoSpaceDE w:val="0"/>
        <w:spacing w:after="60"/>
        <w:rPr>
          <w:rFonts w:eastAsia="SimSun"/>
          <w:lang w:val="el-GR"/>
        </w:rPr>
      </w:pPr>
    </w:p>
    <w:p w14:paraId="6E7900FD" w14:textId="77777777" w:rsidR="00244E0C" w:rsidRPr="00244E0C" w:rsidRDefault="00244E0C" w:rsidP="00244E0C">
      <w:pPr>
        <w:rPr>
          <w:rFonts w:eastAsia="Calibri"/>
          <w:lang w:val="el-GR"/>
        </w:rPr>
      </w:pPr>
      <w:r w:rsidRPr="00244E0C">
        <w:rPr>
          <w:rFonts w:eastAsia="Calibri"/>
          <w:lang w:val="el-GR"/>
        </w:rPr>
        <w:t>Το αντικείμενο της σύμβασης θα υλοποιηθεί σε δύο (2) φάσεις), ως εξής:</w:t>
      </w:r>
    </w:p>
    <w:p w14:paraId="3327E312" w14:textId="77777777" w:rsidR="00244E0C" w:rsidRPr="00244E0C" w:rsidRDefault="00244E0C" w:rsidP="00244E0C">
      <w:pPr>
        <w:rPr>
          <w:rFonts w:eastAsia="Calibri"/>
          <w:lang w:val="el-GR"/>
        </w:rPr>
      </w:pPr>
      <w:r w:rsidRPr="00244E0C">
        <w:rPr>
          <w:rFonts w:eastAsia="Calibri"/>
          <w:b/>
          <w:bCs/>
          <w:lang w:val="el-GR"/>
        </w:rPr>
        <w:t>Φάση 1 – Ανάπτυξη - παραμετροποίηση συστήματος παροχής Υπηρεσίας Εικονικού Βοηθού</w:t>
      </w:r>
      <w:r w:rsidRPr="00244E0C">
        <w:rPr>
          <w:rFonts w:eastAsia="Calibri"/>
          <w:lang w:val="el-GR"/>
        </w:rPr>
        <w:t>.</w:t>
      </w:r>
    </w:p>
    <w:p w14:paraId="1C3EF871" w14:textId="77777777" w:rsidR="00244E0C" w:rsidRPr="00244E0C" w:rsidRDefault="00244E0C" w:rsidP="00244E0C">
      <w:pPr>
        <w:rPr>
          <w:rFonts w:eastAsia="Calibri"/>
          <w:lang w:val="el-GR"/>
        </w:rPr>
      </w:pPr>
      <w:r w:rsidRPr="00244E0C">
        <w:rPr>
          <w:rFonts w:eastAsia="Calibri"/>
          <w:lang w:val="el-GR"/>
        </w:rPr>
        <w:lastRenderedPageBreak/>
        <w:t>Στο πλαίσιο της παρούσας Φάσης ο ΑΝΑΔΟΧΟΣ θα προβεί στις απαραίτητες ενέργειες υλοποίησης - παραμετροποίησης για την θέση του συστήματος σε πλήρη παραγωγική λειτουργία.</w:t>
      </w:r>
    </w:p>
    <w:p w14:paraId="36CDC4CB" w14:textId="77777777" w:rsidR="00244E0C" w:rsidRPr="00244E0C" w:rsidRDefault="00244E0C" w:rsidP="00244E0C">
      <w:pPr>
        <w:rPr>
          <w:rFonts w:eastAsia="Calibri"/>
          <w:b/>
          <w:bCs/>
          <w:u w:val="single"/>
          <w:lang w:val="el-GR"/>
        </w:rPr>
      </w:pPr>
      <w:r w:rsidRPr="00244E0C">
        <w:rPr>
          <w:rFonts w:eastAsia="Calibri"/>
          <w:b/>
          <w:bCs/>
          <w:u w:val="single"/>
          <w:lang w:val="el-GR"/>
        </w:rPr>
        <w:t>Παραδοτέα Φάσης 1</w:t>
      </w:r>
    </w:p>
    <w:p w14:paraId="0F036D00" w14:textId="1B6A551A" w:rsidR="00244E0C" w:rsidRPr="00244E0C" w:rsidRDefault="00244E0C" w:rsidP="00244E0C">
      <w:pPr>
        <w:spacing w:before="120"/>
        <w:rPr>
          <w:bCs/>
          <w:lang w:val="el-GR"/>
        </w:rPr>
      </w:pPr>
      <w:bookmarkStart w:id="454" w:name="_Hlk106195954"/>
      <w:r w:rsidRPr="00244E0C">
        <w:rPr>
          <w:rFonts w:eastAsia="Calibri"/>
          <w:lang w:val="el-GR"/>
        </w:rPr>
        <w:t xml:space="preserve">Π1.1 </w:t>
      </w:r>
      <w:r w:rsidRPr="00244E0C">
        <w:rPr>
          <w:bCs/>
          <w:lang w:val="el-GR"/>
        </w:rPr>
        <w:t>Ολοκληρωμένο - τελικό Σύστημα παροχής Υπηρεσίας Εικονικού Βοηθού σε πλήρη επιχειρησιακή λειτουργία.</w:t>
      </w:r>
    </w:p>
    <w:bookmarkEnd w:id="454"/>
    <w:p w14:paraId="117956E5" w14:textId="77777777" w:rsidR="00244E0C" w:rsidRPr="00244E0C" w:rsidRDefault="00244E0C" w:rsidP="00244E0C">
      <w:pPr>
        <w:rPr>
          <w:rFonts w:eastAsia="SimSun"/>
          <w:b/>
          <w:lang w:val="el-GR"/>
        </w:rPr>
      </w:pPr>
      <w:r w:rsidRPr="00244E0C">
        <w:rPr>
          <w:rFonts w:eastAsia="Calibri"/>
          <w:b/>
          <w:bCs/>
          <w:lang w:val="el-GR"/>
        </w:rPr>
        <w:t>Φάση 2 -</w:t>
      </w:r>
      <w:r w:rsidRPr="00244E0C">
        <w:rPr>
          <w:rFonts w:eastAsia="Calibri"/>
          <w:lang w:val="el-GR"/>
        </w:rPr>
        <w:t xml:space="preserve"> </w:t>
      </w:r>
      <w:r w:rsidRPr="00244E0C">
        <w:rPr>
          <w:rFonts w:eastAsia="SimSun"/>
          <w:b/>
          <w:lang w:val="el-GR"/>
        </w:rPr>
        <w:t>Τεχνική Υποστήριξη - Διακυβέρνηση Έργου.</w:t>
      </w:r>
    </w:p>
    <w:p w14:paraId="77074403" w14:textId="0BAE3656" w:rsidR="00244E0C" w:rsidRPr="00244E0C" w:rsidRDefault="00244E0C" w:rsidP="00244E0C">
      <w:pPr>
        <w:rPr>
          <w:rFonts w:eastAsia="Calibri"/>
          <w:lang w:val="el-GR"/>
        </w:rPr>
      </w:pPr>
      <w:r w:rsidRPr="00244E0C">
        <w:rPr>
          <w:rFonts w:eastAsia="Calibri"/>
          <w:lang w:val="el-GR"/>
        </w:rPr>
        <w:t>Η Φάση 2 αφορά στην παροχή υπηρεσιών  συντήρησης - τεχνικής Υποστήριξης και διακυβέρνησης του έργου σύμφωνα με τις απαιτήσεις της παρούσας καθ΄όλη την διάρκεια του έργου από την υπογραφή της σύμβασης έως και την παράδοση του.</w:t>
      </w:r>
    </w:p>
    <w:p w14:paraId="6CC92976" w14:textId="77777777" w:rsidR="00244E0C" w:rsidRPr="00244E0C" w:rsidRDefault="00244E0C" w:rsidP="00244E0C">
      <w:pPr>
        <w:rPr>
          <w:rFonts w:eastAsia="Calibri"/>
          <w:lang w:val="el-GR"/>
        </w:rPr>
      </w:pPr>
      <w:r w:rsidRPr="00244E0C">
        <w:rPr>
          <w:rFonts w:eastAsia="Calibri"/>
          <w:lang w:val="el-GR"/>
        </w:rPr>
        <w:t>Ειδικότερα :</w:t>
      </w:r>
    </w:p>
    <w:p w14:paraId="7C48962A" w14:textId="77777777" w:rsidR="00244E0C" w:rsidRPr="00244E0C" w:rsidRDefault="00244E0C" w:rsidP="00244E0C">
      <w:pPr>
        <w:rPr>
          <w:rFonts w:eastAsia="SimSun"/>
          <w:lang w:val="el-GR"/>
        </w:rPr>
      </w:pPr>
      <w:r w:rsidRPr="00244E0C">
        <w:rPr>
          <w:rFonts w:eastAsia="Calibri"/>
          <w:lang w:val="el-GR"/>
        </w:rPr>
        <w:t xml:space="preserve">Οι υπηρεσίες Τεχνικής Υποστήριξης </w:t>
      </w:r>
      <w:r w:rsidRPr="00244E0C">
        <w:rPr>
          <w:rFonts w:eastAsia="SimSun"/>
          <w:lang w:val="el-GR"/>
        </w:rPr>
        <w:t>αφορούν σε Υπηρεσίες υποστήριξης στην παραμετροποίηση του συστήματος.</w:t>
      </w:r>
    </w:p>
    <w:p w14:paraId="07B5C4AB" w14:textId="77777777" w:rsidR="00244E0C" w:rsidRPr="00244E0C" w:rsidRDefault="00244E0C" w:rsidP="00244E0C">
      <w:pPr>
        <w:ind w:left="420"/>
        <w:contextualSpacing/>
        <w:rPr>
          <w:rFonts w:eastAsia="SimSun"/>
          <w:lang w:val="el-GR"/>
        </w:rPr>
      </w:pPr>
    </w:p>
    <w:p w14:paraId="63468DE4" w14:textId="77777777" w:rsidR="00244E0C" w:rsidRPr="00244E0C" w:rsidRDefault="00244E0C" w:rsidP="00244E0C">
      <w:pPr>
        <w:rPr>
          <w:rFonts w:eastAsia="SimSun"/>
          <w:lang w:val="el-GR"/>
        </w:rPr>
      </w:pPr>
      <w:r w:rsidRPr="00244E0C">
        <w:rPr>
          <w:rFonts w:eastAsia="SimSun"/>
          <w:lang w:val="el-GR"/>
        </w:rPr>
        <w:t>Οι υπηρεσίες Διακυβέρνησης Έργου αφορούν σε :</w:t>
      </w:r>
    </w:p>
    <w:p w14:paraId="24BE3F64" w14:textId="77777777" w:rsidR="00244E0C" w:rsidRPr="00244E0C" w:rsidRDefault="00244E0C">
      <w:pPr>
        <w:pStyle w:val="aff"/>
        <w:numPr>
          <w:ilvl w:val="0"/>
          <w:numId w:val="36"/>
        </w:numPr>
        <w:suppressAutoHyphens w:val="0"/>
        <w:spacing w:after="160" w:line="259" w:lineRule="auto"/>
        <w:rPr>
          <w:rFonts w:eastAsia="Calibri"/>
          <w:lang w:val="el-GR"/>
        </w:rPr>
      </w:pPr>
      <w:r w:rsidRPr="00244E0C">
        <w:rPr>
          <w:rFonts w:eastAsia="Calibri"/>
          <w:lang w:val="el-GR"/>
        </w:rPr>
        <w:t>Υπηρεσίες στο γραφείο διαχείρισης του έργου</w:t>
      </w:r>
    </w:p>
    <w:p w14:paraId="3192B7D2" w14:textId="77777777" w:rsidR="00244E0C" w:rsidRPr="00244E0C" w:rsidRDefault="00244E0C">
      <w:pPr>
        <w:pStyle w:val="aff"/>
        <w:numPr>
          <w:ilvl w:val="0"/>
          <w:numId w:val="36"/>
        </w:numPr>
        <w:suppressAutoHyphens w:val="0"/>
        <w:spacing w:after="160" w:line="259" w:lineRule="auto"/>
        <w:rPr>
          <w:rFonts w:eastAsia="Calibri"/>
          <w:lang w:val="el-GR"/>
        </w:rPr>
      </w:pPr>
      <w:r w:rsidRPr="00244E0C">
        <w:rPr>
          <w:rFonts w:eastAsia="Calibri"/>
          <w:lang w:val="el-GR"/>
        </w:rPr>
        <w:t>Υπηρεσίες τεκμηρίωσης, αναφορές προόδου, παρακολούθησης πορείας του έργου</w:t>
      </w:r>
    </w:p>
    <w:p w14:paraId="64A2BA9E" w14:textId="77777777" w:rsidR="00244E0C" w:rsidRPr="00244E0C" w:rsidRDefault="00244E0C" w:rsidP="00244E0C">
      <w:pPr>
        <w:pStyle w:val="aff"/>
        <w:ind w:left="360"/>
        <w:rPr>
          <w:rFonts w:eastAsia="Calibri"/>
          <w:lang w:val="el-GR"/>
        </w:rPr>
      </w:pPr>
    </w:p>
    <w:p w14:paraId="51DE3C9A" w14:textId="77777777" w:rsidR="00244E0C" w:rsidRPr="00244E0C" w:rsidRDefault="00244E0C" w:rsidP="00244E0C">
      <w:pPr>
        <w:rPr>
          <w:rFonts w:eastAsia="Calibri"/>
          <w:b/>
          <w:bCs/>
          <w:u w:val="single"/>
          <w:lang w:val="el-GR"/>
        </w:rPr>
      </w:pPr>
      <w:r w:rsidRPr="00244E0C">
        <w:rPr>
          <w:rFonts w:eastAsia="Calibri"/>
          <w:b/>
          <w:bCs/>
          <w:u w:val="single"/>
          <w:lang w:val="el-GR"/>
        </w:rPr>
        <w:t>Παραδοτέα Φάσης 2</w:t>
      </w:r>
    </w:p>
    <w:p w14:paraId="55C7CDCA" w14:textId="77777777" w:rsidR="00244E0C" w:rsidRPr="00244E0C" w:rsidRDefault="00244E0C" w:rsidP="00244E0C">
      <w:pPr>
        <w:rPr>
          <w:rFonts w:eastAsia="Calibri"/>
          <w:lang w:val="el-GR"/>
        </w:rPr>
      </w:pPr>
      <w:r w:rsidRPr="00244E0C">
        <w:rPr>
          <w:rFonts w:eastAsia="Calibri"/>
          <w:lang w:val="el-GR"/>
        </w:rPr>
        <w:t>Τα παραδοτέα της Φάσης 2 είναι τα παρακάτω :</w:t>
      </w:r>
    </w:p>
    <w:p w14:paraId="6D2EA329" w14:textId="3FD71E6A" w:rsidR="00244E0C" w:rsidRPr="00244E0C" w:rsidRDefault="00244E0C" w:rsidP="00244E0C">
      <w:pPr>
        <w:spacing w:before="120"/>
        <w:rPr>
          <w:lang w:val="el-GR"/>
        </w:rPr>
      </w:pPr>
      <w:bookmarkStart w:id="455" w:name="_Hlk106195988"/>
      <w:r w:rsidRPr="00244E0C">
        <w:rPr>
          <w:lang w:val="el-GR"/>
        </w:rPr>
        <w:t>Π 2.Χ Μηνιαίες αναφορές προόδου υποστήριξης &amp; Διακυβέρνησης Έργου.</w:t>
      </w:r>
    </w:p>
    <w:bookmarkEnd w:id="455"/>
    <w:p w14:paraId="7D4DD257" w14:textId="77777777" w:rsidR="00244E0C" w:rsidRPr="00C71EEC" w:rsidRDefault="00244E0C"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8"/>
        <w:gridCol w:w="1383"/>
        <w:gridCol w:w="1622"/>
        <w:gridCol w:w="1216"/>
        <w:gridCol w:w="1799"/>
      </w:tblGrid>
      <w:tr w:rsidR="00F82A8D" w:rsidRPr="00C71EEC" w14:paraId="38E2853A"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53"/>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30D87158" w14:textId="77777777" w:rsidTr="00244E0C">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0CD35EE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3" w:type="pct"/>
            <w:tcBorders>
              <w:top w:val="nil"/>
              <w:left w:val="nil"/>
              <w:bottom w:val="single" w:sz="4" w:space="0" w:color="auto"/>
              <w:right w:val="single" w:sz="4" w:space="0" w:color="auto"/>
            </w:tcBorders>
            <w:shd w:val="clear" w:color="000000" w:fill="E2EFDA"/>
            <w:vAlign w:val="center"/>
            <w:hideMark/>
          </w:tcPr>
          <w:p w14:paraId="02B47A1B" w14:textId="23EB6A0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31" w:type="pct"/>
            <w:tcBorders>
              <w:top w:val="nil"/>
              <w:left w:val="nil"/>
              <w:bottom w:val="single" w:sz="4" w:space="0" w:color="auto"/>
              <w:right w:val="single" w:sz="4" w:space="0" w:color="auto"/>
            </w:tcBorders>
            <w:shd w:val="clear" w:color="000000" w:fill="E2EFDA"/>
            <w:vAlign w:val="center"/>
            <w:hideMark/>
          </w:tcPr>
          <w:p w14:paraId="60BD04D8" w14:textId="6F2A330A"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4"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76373E0E" w14:textId="77777777" w:rsidTr="00244E0C">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98D1E14"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1B4860"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69BD4814" w:rsidR="00E13273"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 xml:space="preserve">10 </w:t>
            </w:r>
            <w:r w:rsidR="001B4860">
              <w:rPr>
                <w:rFonts w:eastAsia="SimSun"/>
                <w:b/>
                <w:sz w:val="20"/>
                <w:szCs w:val="20"/>
                <w:lang w:val="el-GR"/>
              </w:rPr>
              <w:t xml:space="preserve">εργάσιμες </w:t>
            </w:r>
            <w:r w:rsidR="00F5475A" w:rsidRPr="00F5475A">
              <w:rPr>
                <w:rFonts w:eastAsia="SimSun"/>
                <w:b/>
                <w:sz w:val="20"/>
                <w:szCs w:val="20"/>
                <w:lang w:val="el-GR"/>
              </w:rPr>
              <w:t>ημέρες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450FF13B" w14:textId="28593D5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εργάσιμες</w:t>
            </w:r>
            <w:r w:rsidRPr="00F5475A">
              <w:rPr>
                <w:rFonts w:eastAsia="SimSun"/>
                <w:b/>
                <w:sz w:val="20"/>
                <w:szCs w:val="20"/>
                <w:lang w:val="el-GR"/>
              </w:rPr>
              <w:t xml:space="preserve"> ημέρες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0FA647B8" w14:textId="46ADFE20" w:rsidR="00E13273"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12</w:t>
            </w:r>
            <w:r w:rsidR="00F5475A" w:rsidRPr="00F5475A">
              <w:rPr>
                <w:rFonts w:eastAsia="SimSun"/>
                <w:b/>
                <w:sz w:val="20"/>
                <w:szCs w:val="20"/>
                <w:lang w:val="el-GR"/>
              </w:rPr>
              <w:t xml:space="preserve"> </w:t>
            </w:r>
            <w:r w:rsidR="00BD3F4C">
              <w:rPr>
                <w:rFonts w:eastAsia="SimSun"/>
                <w:b/>
                <w:sz w:val="20"/>
                <w:szCs w:val="20"/>
                <w:lang w:val="el-GR"/>
              </w:rPr>
              <w:t xml:space="preserve">εργάσιμες </w:t>
            </w:r>
            <w:r w:rsidR="00F5475A" w:rsidRPr="00F5475A">
              <w:rPr>
                <w:rFonts w:eastAsia="SimSun"/>
                <w:b/>
                <w:sz w:val="20"/>
                <w:szCs w:val="20"/>
                <w:lang w:val="el-GR"/>
              </w:rPr>
              <w:t>ημέρες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BC373E" w14:paraId="1CD0945F" w14:textId="77777777" w:rsidTr="00244E0C">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7A04393D"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Π2.</w:t>
            </w:r>
            <w:r w:rsidR="00B92A37">
              <w:rPr>
                <w:color w:val="000000" w:themeColor="text1"/>
                <w:sz w:val="20"/>
                <w:szCs w:val="20"/>
                <w:lang w:val="en-US"/>
              </w:rPr>
              <w:t>X</w:t>
            </w:r>
            <w:r>
              <w:rPr>
                <w:color w:val="000000" w:themeColor="text1"/>
                <w:sz w:val="20"/>
                <w:szCs w:val="20"/>
                <w:lang w:val="el-GR"/>
              </w:rPr>
              <w:t xml:space="preserve"> </w:t>
            </w:r>
            <w:r w:rsidRPr="00BD3F4C">
              <w:rPr>
                <w:color w:val="000000" w:themeColor="text1"/>
                <w:sz w:val="20"/>
                <w:szCs w:val="20"/>
                <w:lang w:val="el-GR"/>
              </w:rPr>
              <w:t>ενδιάμεση αναφορά προόδου του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F8CC923" w14:textId="01C6A153" w:rsidR="00F5475A" w:rsidRPr="00F5475A" w:rsidRDefault="00244E0C" w:rsidP="00F5475A">
            <w:pPr>
              <w:suppressAutoHyphens w:val="0"/>
              <w:autoSpaceDE w:val="0"/>
              <w:spacing w:after="60"/>
              <w:jc w:val="center"/>
              <w:rPr>
                <w:rFonts w:eastAsia="SimSun"/>
                <w:b/>
                <w:sz w:val="20"/>
                <w:szCs w:val="20"/>
                <w:lang w:val="el-GR"/>
              </w:rPr>
            </w:pPr>
            <w:r>
              <w:rPr>
                <w:rFonts w:eastAsia="SimSun"/>
                <w:b/>
                <w:sz w:val="20"/>
                <w:szCs w:val="20"/>
                <w:lang w:val="en-US"/>
              </w:rPr>
              <w:t>7</w:t>
            </w:r>
            <w:r w:rsidR="00F5475A" w:rsidRPr="00F5475A">
              <w:rPr>
                <w:rFonts w:eastAsia="SimSun"/>
                <w:b/>
                <w:sz w:val="20"/>
                <w:szCs w:val="20"/>
                <w:lang w:val="el-GR"/>
              </w:rPr>
              <w:t xml:space="preserve"> μήνες</w:t>
            </w:r>
          </w:p>
        </w:tc>
        <w:tc>
          <w:tcPr>
            <w:tcW w:w="843" w:type="pct"/>
            <w:tcBorders>
              <w:top w:val="single" w:sz="4" w:space="0" w:color="auto"/>
              <w:left w:val="nil"/>
              <w:bottom w:val="single" w:sz="4" w:space="0" w:color="auto"/>
              <w:right w:val="single" w:sz="4" w:space="0" w:color="auto"/>
            </w:tcBorders>
            <w:shd w:val="clear" w:color="000000" w:fill="F2F2F2"/>
            <w:vAlign w:val="center"/>
          </w:tcPr>
          <w:p w14:paraId="270D07C0" w14:textId="0055219B"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39EF27E4" w14:textId="2A6BDD46" w:rsidR="00F5475A" w:rsidRPr="00F5475A" w:rsidRDefault="00B92A37" w:rsidP="00F5475A">
            <w:pPr>
              <w:suppressAutoHyphens w:val="0"/>
              <w:autoSpaceDE w:val="0"/>
              <w:spacing w:after="60"/>
              <w:jc w:val="center"/>
              <w:rPr>
                <w:rFonts w:eastAsia="SimSun"/>
                <w:b/>
                <w:sz w:val="20"/>
                <w:szCs w:val="20"/>
                <w:lang w:val="el-GR"/>
              </w:rPr>
            </w:pPr>
            <w:r>
              <w:rPr>
                <w:rFonts w:eastAsia="SimSun"/>
                <w:b/>
                <w:sz w:val="20"/>
                <w:szCs w:val="20"/>
                <w:lang w:val="en-US"/>
              </w:rPr>
              <w:t>8</w:t>
            </w:r>
            <w:r w:rsidR="00F5475A" w:rsidRPr="00F5475A">
              <w:rPr>
                <w:rFonts w:eastAsia="SimSun"/>
                <w:b/>
                <w:sz w:val="20"/>
                <w:szCs w:val="20"/>
                <w:lang w:val="el-GR"/>
              </w:rPr>
              <w:t xml:space="preserve"> μήνες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26DA392F" w14:textId="5C1CCD0E" w:rsidR="00F5475A" w:rsidRPr="00F5475A" w:rsidRDefault="00BC373E"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bl>
    <w:p w14:paraId="7ACC1D69" w14:textId="03914859" w:rsidR="00986151" w:rsidRDefault="00986151" w:rsidP="00C77D57">
      <w:pPr>
        <w:rPr>
          <w:lang w:val="el-GR"/>
        </w:rPr>
      </w:pPr>
    </w:p>
    <w:p w14:paraId="779133E7" w14:textId="77777777" w:rsidR="00986151" w:rsidRPr="009E3BD5" w:rsidRDefault="00986151" w:rsidP="00C77D57">
      <w:pPr>
        <w:rPr>
          <w:lang w:val="el-GR"/>
        </w:rPr>
      </w:pPr>
    </w:p>
    <w:p w14:paraId="282CBCC6" w14:textId="77777777" w:rsidR="00EA7E9C" w:rsidRPr="00EA7E9C" w:rsidRDefault="00EA7E9C" w:rsidP="00EA7E9C">
      <w:pPr>
        <w:rPr>
          <w:rFonts w:eastAsia="SimSun"/>
          <w:lang w:val="el-GR"/>
        </w:rPr>
      </w:pPr>
    </w:p>
    <w:p w14:paraId="0DE3EE07" w14:textId="77777777" w:rsidR="00025B9C" w:rsidRPr="00843444" w:rsidRDefault="00025B9C">
      <w:pPr>
        <w:pStyle w:val="4"/>
        <w:numPr>
          <w:ilvl w:val="1"/>
          <w:numId w:val="22"/>
        </w:numPr>
        <w:ind w:hanging="306"/>
        <w:rPr>
          <w:rFonts w:cs="Tahoma"/>
          <w:szCs w:val="22"/>
          <w:lang w:val="el-GR"/>
        </w:rPr>
      </w:pPr>
      <w:bookmarkStart w:id="456" w:name="_Ref122695067"/>
      <w:bookmarkStart w:id="457" w:name="_Hlk61973828"/>
      <w:bookmarkStart w:id="458" w:name="_Toc125623940"/>
      <w:r w:rsidRPr="00843444">
        <w:rPr>
          <w:rFonts w:cs="Tahoma"/>
          <w:szCs w:val="22"/>
          <w:lang w:val="el-GR"/>
        </w:rPr>
        <w:t>Χρόνος Υποβολής και Διαδικασία Οριστικοποίησης Παραδοτέων</w:t>
      </w:r>
      <w:bookmarkEnd w:id="456"/>
      <w:bookmarkEnd w:id="458"/>
    </w:p>
    <w:bookmarkEnd w:id="457"/>
    <w:p w14:paraId="7C2F28AE" w14:textId="77777777" w:rsidR="005D3E33" w:rsidRPr="00EF2204" w:rsidRDefault="005D3E33" w:rsidP="00EF2204">
      <w:pPr>
        <w:rPr>
          <w:rFonts w:eastAsia="SimSun"/>
          <w:lang w:val="el-GR"/>
        </w:rPr>
      </w:pPr>
    </w:p>
    <w:tbl>
      <w:tblPr>
        <w:tblStyle w:val="aff0"/>
        <w:tblW w:w="4702" w:type="pct"/>
        <w:tblInd w:w="-147" w:type="dxa"/>
        <w:tblLayout w:type="fixed"/>
        <w:tblLook w:val="04A0" w:firstRow="1" w:lastRow="0" w:firstColumn="1" w:lastColumn="0" w:noHBand="0" w:noVBand="1"/>
      </w:tblPr>
      <w:tblGrid>
        <w:gridCol w:w="592"/>
        <w:gridCol w:w="958"/>
        <w:gridCol w:w="4252"/>
        <w:gridCol w:w="1702"/>
        <w:gridCol w:w="1550"/>
      </w:tblGrid>
      <w:tr w:rsidR="00946839" w:rsidRPr="00892E1A" w14:paraId="6E2E064E" w14:textId="77777777" w:rsidTr="00946839">
        <w:trPr>
          <w:trHeight w:val="336"/>
          <w:tblHeader/>
        </w:trPr>
        <w:tc>
          <w:tcPr>
            <w:tcW w:w="327"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lastRenderedPageBreak/>
              <w:t>Α/Α</w:t>
            </w:r>
          </w:p>
        </w:tc>
        <w:tc>
          <w:tcPr>
            <w:tcW w:w="529"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5A1F3E5"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12535E55" w14:textId="77777777" w:rsidTr="00946839">
        <w:trPr>
          <w:trHeight w:val="175"/>
        </w:trPr>
        <w:tc>
          <w:tcPr>
            <w:tcW w:w="327" w:type="pct"/>
            <w:noWrap/>
            <w:hideMark/>
          </w:tcPr>
          <w:p w14:paraId="76B4CF1A"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29" w:type="pct"/>
          </w:tcPr>
          <w:p w14:paraId="1072D3B3" w14:textId="606D629A"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348" w:type="pct"/>
            <w:noWrap/>
            <w:vAlign w:val="center"/>
          </w:tcPr>
          <w:p w14:paraId="2030244A" w14:textId="2FB5032C" w:rsidR="00946839" w:rsidRPr="00E122D5" w:rsidRDefault="00B92A37" w:rsidP="00E122D5">
            <w:pPr>
              <w:suppressAutoHyphens w:val="0"/>
              <w:spacing w:before="120" w:after="0"/>
              <w:jc w:val="center"/>
              <w:rPr>
                <w:color w:val="000000" w:themeColor="text1"/>
                <w:sz w:val="20"/>
                <w:szCs w:val="20"/>
                <w:lang w:val="el-GR"/>
              </w:rPr>
            </w:pPr>
            <w:r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940" w:type="pct"/>
            <w:noWrap/>
          </w:tcPr>
          <w:p w14:paraId="71ECEF71" w14:textId="1423E364" w:rsidR="00946839" w:rsidRPr="00E122D5" w:rsidRDefault="00B92A37" w:rsidP="000E0B6C">
            <w:pPr>
              <w:suppressAutoHyphens w:val="0"/>
              <w:spacing w:before="120" w:after="0"/>
              <w:jc w:val="center"/>
              <w:rPr>
                <w:color w:val="000000" w:themeColor="text1"/>
                <w:sz w:val="20"/>
                <w:szCs w:val="20"/>
                <w:lang w:val="el-GR"/>
              </w:rPr>
            </w:pPr>
            <w:r>
              <w:rPr>
                <w:color w:val="000000" w:themeColor="text1"/>
                <w:sz w:val="20"/>
                <w:szCs w:val="20"/>
                <w:lang w:val="en-US"/>
              </w:rPr>
              <w:t>10</w:t>
            </w:r>
            <w:r w:rsidR="00D4298A" w:rsidRPr="00E122D5">
              <w:rPr>
                <w:color w:val="000000" w:themeColor="text1"/>
                <w:sz w:val="20"/>
                <w:szCs w:val="20"/>
                <w:lang w:val="el-GR"/>
              </w:rPr>
              <w:t xml:space="preserve"> </w:t>
            </w:r>
            <w:r w:rsidR="00E122D5" w:rsidRPr="00E122D5">
              <w:rPr>
                <w:color w:val="000000" w:themeColor="text1"/>
                <w:sz w:val="20"/>
                <w:szCs w:val="20"/>
                <w:lang w:val="el-GR"/>
              </w:rPr>
              <w:t xml:space="preserve">εργάσιμες </w:t>
            </w:r>
            <w:r w:rsidR="00D4298A" w:rsidRPr="00E122D5">
              <w:rPr>
                <w:color w:val="000000" w:themeColor="text1"/>
                <w:sz w:val="20"/>
                <w:szCs w:val="20"/>
                <w:lang w:val="el-GR"/>
              </w:rPr>
              <w:t>ημέρες</w:t>
            </w:r>
          </w:p>
        </w:tc>
        <w:tc>
          <w:tcPr>
            <w:tcW w:w="856" w:type="pct"/>
          </w:tcPr>
          <w:p w14:paraId="29AAA39C" w14:textId="53DD5F9C"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389F3A34" w14:textId="77777777" w:rsidTr="00946839">
        <w:trPr>
          <w:trHeight w:val="175"/>
        </w:trPr>
        <w:tc>
          <w:tcPr>
            <w:tcW w:w="327" w:type="pct"/>
            <w:noWrap/>
          </w:tcPr>
          <w:p w14:paraId="7DD0B180" w14:textId="6774139A"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529" w:type="pct"/>
          </w:tcPr>
          <w:p w14:paraId="4A3686F1" w14:textId="39739E36" w:rsidR="00F5475A" w:rsidRPr="00B92A37" w:rsidRDefault="00E122D5" w:rsidP="00F5475A">
            <w:pPr>
              <w:suppressAutoHyphens w:val="0"/>
              <w:spacing w:before="120" w:after="0"/>
              <w:jc w:val="center"/>
              <w:rPr>
                <w:color w:val="000000" w:themeColor="text1"/>
                <w:sz w:val="20"/>
                <w:szCs w:val="20"/>
                <w:lang w:val="en-US"/>
              </w:rPr>
            </w:pPr>
            <w:r>
              <w:rPr>
                <w:color w:val="000000" w:themeColor="text1"/>
                <w:sz w:val="20"/>
                <w:szCs w:val="20"/>
                <w:lang w:val="el-GR"/>
              </w:rPr>
              <w:t>Π2.</w:t>
            </w:r>
            <w:r w:rsidR="00B92A37">
              <w:rPr>
                <w:color w:val="000000" w:themeColor="text1"/>
                <w:sz w:val="20"/>
                <w:szCs w:val="20"/>
                <w:lang w:val="en-US"/>
              </w:rPr>
              <w:t>x</w:t>
            </w:r>
          </w:p>
        </w:tc>
        <w:tc>
          <w:tcPr>
            <w:tcW w:w="2348" w:type="pct"/>
            <w:noWrap/>
            <w:vAlign w:val="center"/>
          </w:tcPr>
          <w:p w14:paraId="28E3A6BE" w14:textId="79F9A58C" w:rsidR="00F5475A" w:rsidRPr="00E122D5" w:rsidRDefault="00B92A37" w:rsidP="00E122D5">
            <w:pPr>
              <w:suppressAutoHyphens w:val="0"/>
              <w:spacing w:before="120" w:after="0"/>
              <w:jc w:val="center"/>
              <w:rPr>
                <w:color w:val="000000" w:themeColor="text1"/>
                <w:sz w:val="20"/>
                <w:szCs w:val="20"/>
                <w:lang w:val="el-GR"/>
              </w:rPr>
            </w:pPr>
            <w:r w:rsidRPr="00244E0C">
              <w:rPr>
                <w:lang w:val="el-GR"/>
              </w:rPr>
              <w:t>Μηνιαίες αναφορές προόδου υποστήριξης &amp; Διακυβέρνησης Έργου.</w:t>
            </w:r>
          </w:p>
        </w:tc>
        <w:tc>
          <w:tcPr>
            <w:tcW w:w="940" w:type="pct"/>
            <w:noWrap/>
          </w:tcPr>
          <w:p w14:paraId="40807CAC" w14:textId="66771A7A" w:rsidR="00F5475A" w:rsidRPr="00E122D5" w:rsidRDefault="00B92A37" w:rsidP="00F5475A">
            <w:pPr>
              <w:suppressAutoHyphens w:val="0"/>
              <w:spacing w:before="120" w:after="0"/>
              <w:jc w:val="center"/>
              <w:rPr>
                <w:color w:val="000000" w:themeColor="text1"/>
                <w:sz w:val="20"/>
                <w:szCs w:val="20"/>
                <w:lang w:val="el-GR"/>
              </w:rPr>
            </w:pPr>
            <w:r>
              <w:rPr>
                <w:color w:val="000000" w:themeColor="text1"/>
                <w:sz w:val="20"/>
                <w:szCs w:val="20"/>
                <w:lang w:val="en-US"/>
              </w:rPr>
              <w:t>7</w:t>
            </w:r>
            <w:r w:rsidR="00E122D5">
              <w:rPr>
                <w:color w:val="000000" w:themeColor="text1"/>
                <w:sz w:val="20"/>
                <w:szCs w:val="20"/>
                <w:lang w:val="el-GR"/>
              </w:rPr>
              <w:t xml:space="preserve"> μήνες</w:t>
            </w:r>
          </w:p>
        </w:tc>
        <w:tc>
          <w:tcPr>
            <w:tcW w:w="856" w:type="pct"/>
          </w:tcPr>
          <w:p w14:paraId="1C3BAE6D" w14:textId="7F6FAEB0"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1</w:t>
            </w:r>
            <w:r w:rsidR="00D4298A" w:rsidRPr="00E122D5">
              <w:rPr>
                <w:color w:val="000000" w:themeColor="text1"/>
                <w:sz w:val="20"/>
                <w:szCs w:val="20"/>
                <w:lang w:val="el-GR"/>
              </w:rPr>
              <w:t xml:space="preserve"> μήνας</w:t>
            </w:r>
          </w:p>
        </w:tc>
      </w:tr>
    </w:tbl>
    <w:p w14:paraId="28EFA1FA" w14:textId="77777777" w:rsidR="008376F9" w:rsidRDefault="008376F9" w:rsidP="008376F9">
      <w:pPr>
        <w:rPr>
          <w:rFonts w:eastAsia="SimSun"/>
          <w:lang w:val="el-GR"/>
        </w:rPr>
      </w:pPr>
    </w:p>
    <w:p w14:paraId="0C25C040" w14:textId="1D0AAD42"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8F55A6">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2"/>
        </w:numPr>
        <w:ind w:hanging="306"/>
        <w:rPr>
          <w:rFonts w:cs="Tahoma"/>
          <w:szCs w:val="22"/>
          <w:lang w:val="el-GR"/>
        </w:rPr>
      </w:pPr>
      <w:bookmarkStart w:id="459" w:name="_Toc97194370"/>
      <w:bookmarkStart w:id="460" w:name="_Ref122695074"/>
      <w:bookmarkStart w:id="461" w:name="_Toc125623941"/>
      <w:r w:rsidRPr="00EF2204">
        <w:rPr>
          <w:rFonts w:cs="Tahoma"/>
          <w:szCs w:val="22"/>
          <w:lang w:val="el-GR"/>
        </w:rPr>
        <w:t>Ομάδα Έργου/Σχήμα Διοίκησης Έργου</w:t>
      </w:r>
      <w:bookmarkEnd w:id="459"/>
      <w:bookmarkEnd w:id="460"/>
      <w:bookmarkEnd w:id="461"/>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lastRenderedPageBreak/>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4AF88677" w:rsidR="00025B9C" w:rsidRDefault="00025B9C">
      <w:pPr>
        <w:pStyle w:val="4"/>
        <w:numPr>
          <w:ilvl w:val="1"/>
          <w:numId w:val="22"/>
        </w:numPr>
        <w:ind w:hanging="306"/>
        <w:rPr>
          <w:rFonts w:cs="Tahoma"/>
          <w:szCs w:val="22"/>
          <w:lang w:val="el-GR"/>
        </w:rPr>
      </w:pPr>
      <w:bookmarkStart w:id="462" w:name="_Toc97194371"/>
      <w:bookmarkStart w:id="463" w:name="_Ref122695077"/>
      <w:bookmarkStart w:id="464" w:name="_Toc125623942"/>
      <w:r w:rsidRPr="00EF2204">
        <w:rPr>
          <w:rFonts w:cs="Tahoma"/>
          <w:szCs w:val="22"/>
          <w:lang w:val="el-GR"/>
        </w:rPr>
        <w:t>Μεθοδολογία διασφάλισης ποιότητας</w:t>
      </w:r>
      <w:bookmarkEnd w:id="462"/>
      <w:bookmarkEnd w:id="463"/>
      <w:bookmarkEnd w:id="464"/>
      <w:r w:rsidRPr="00EF2204">
        <w:rPr>
          <w:rFonts w:cs="Tahoma"/>
          <w:szCs w:val="22"/>
          <w:lang w:val="el-GR"/>
        </w:rPr>
        <w:tab/>
      </w:r>
    </w:p>
    <w:p w14:paraId="20ACB7DF" w14:textId="55B9241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B842C8">
        <w:rPr>
          <w:lang w:val="en-US"/>
        </w:rPr>
        <w:t>Smart</w:t>
      </w:r>
      <w:r w:rsidR="00B842C8" w:rsidRPr="00B842C8">
        <w:rPr>
          <w:lang w:val="el-GR"/>
        </w:rPr>
        <w:t xml:space="preserve"> </w:t>
      </w:r>
      <w:r w:rsidR="00B842C8">
        <w:rPr>
          <w:lang w:val="en-US"/>
        </w:rPr>
        <w:t>Readiness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pPr>
        <w:pStyle w:val="4"/>
        <w:numPr>
          <w:ilvl w:val="1"/>
          <w:numId w:val="22"/>
        </w:numPr>
        <w:ind w:hanging="306"/>
        <w:rPr>
          <w:rFonts w:cs="Tahoma"/>
          <w:szCs w:val="22"/>
          <w:lang w:val="el-GR"/>
        </w:rPr>
      </w:pPr>
      <w:bookmarkStart w:id="465" w:name="_Toc97194372"/>
      <w:bookmarkStart w:id="466" w:name="_Toc125623943"/>
      <w:r w:rsidRPr="00EF2204">
        <w:rPr>
          <w:rFonts w:cs="Tahoma"/>
          <w:szCs w:val="22"/>
          <w:lang w:val="el-GR"/>
        </w:rPr>
        <w:t>Τόπος υλοποίησης/ παροχής των υπηρεσιών</w:t>
      </w:r>
      <w:bookmarkEnd w:id="465"/>
      <w:bookmarkEnd w:id="466"/>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67" w:name="_Ref510087011"/>
      <w:bookmarkStart w:id="468" w:name="_Ref40980421"/>
      <w:bookmarkStart w:id="469" w:name="_Toc97194373"/>
      <w:bookmarkStart w:id="470" w:name="_Toc97194478"/>
      <w:bookmarkStart w:id="471" w:name="_Toc125623944"/>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67"/>
      <w:bookmarkEnd w:id="468"/>
      <w:bookmarkEnd w:id="469"/>
      <w:bookmarkEnd w:id="470"/>
      <w:bookmarkEnd w:id="471"/>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592A37" w14:paraId="165082A2" w14:textId="77777777" w:rsidTr="00FF34F1">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592A37" w14:paraId="2A952619" w14:textId="77777777" w:rsidTr="00FF34F1">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FF34F1">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FF34F1">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592A37" w14:paraId="4827B480" w14:textId="77777777" w:rsidTr="00FF34F1">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FF34F1">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592A37" w14:paraId="4F8B1B6A" w14:textId="77777777" w:rsidTr="00FF34F1">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FF34F1">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FF34F1">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77777777" w:rsidR="00843444" w:rsidRPr="005D7E53" w:rsidRDefault="00843444" w:rsidP="00FF34F1">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13B4376C" w14:textId="77777777" w:rsidR="00843444" w:rsidRPr="005D7E53" w:rsidRDefault="00843444" w:rsidP="00FF34F1">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FF34F1">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11FF9F7A"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8F55A6">
              <w:rPr>
                <w:rFonts w:cstheme="minorHAnsi"/>
                <w:lang w:val="el-GR"/>
              </w:rPr>
              <w:t>2.2</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FF34F1">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08A316D9"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8F55A6">
              <w:rPr>
                <w:rFonts w:cstheme="minorHAnsi"/>
                <w:lang w:val="el-GR"/>
              </w:rPr>
              <w:t>3</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72" w:name="_Toc97194374"/>
      <w:bookmarkStart w:id="473" w:name="_Toc97194479"/>
      <w:bookmarkStart w:id="474" w:name="_Ref496624736"/>
      <w:bookmarkStart w:id="475" w:name="_Ref496624788"/>
      <w:bookmarkStart w:id="476" w:name="_Toc125623945"/>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72"/>
      <w:bookmarkEnd w:id="473"/>
      <w:bookmarkEnd w:id="476"/>
      <w:r w:rsidR="004A23B9" w:rsidRPr="00603221">
        <w:rPr>
          <w:rFonts w:cs="Tahoma"/>
          <w:color w:val="000099"/>
          <w:lang w:val="el-GR"/>
        </w:rPr>
        <w:t xml:space="preserve"> </w:t>
      </w:r>
      <w:bookmarkEnd w:id="474"/>
      <w:bookmarkEnd w:id="475"/>
    </w:p>
    <w:p w14:paraId="6D97FBB2" w14:textId="77777777" w:rsidR="000F62F0" w:rsidRPr="00603221" w:rsidRDefault="000F62F0" w:rsidP="003329FF">
      <w:pPr>
        <w:pStyle w:val="4"/>
        <w:numPr>
          <w:ilvl w:val="0"/>
          <w:numId w:val="0"/>
        </w:numPr>
        <w:ind w:left="864" w:hanging="864"/>
        <w:rPr>
          <w:rFonts w:cs="Tahoma"/>
          <w:szCs w:val="22"/>
          <w:lang w:val="el-GR"/>
        </w:rPr>
      </w:pPr>
      <w:bookmarkStart w:id="477" w:name="_Ref510086970"/>
      <w:bookmarkStart w:id="478" w:name="_Toc97194375"/>
      <w:bookmarkStart w:id="479" w:name="_Toc125623946"/>
      <w:r w:rsidRPr="00603221">
        <w:rPr>
          <w:rFonts w:cs="Tahoma"/>
          <w:szCs w:val="22"/>
          <w:lang w:val="el-GR"/>
        </w:rPr>
        <w:t>ΕΥΡΩΠΑΙΚΟ ΕΝΙΑΙΟ ΕΓΓΡΑΦΟ ΣΥΜΒΑΣΗΣ (ΕΕΕΣ)</w:t>
      </w:r>
      <w:bookmarkEnd w:id="477"/>
      <w:bookmarkEnd w:id="478"/>
      <w:bookmarkEnd w:id="479"/>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80" w:name="_Ref496624509"/>
      <w:bookmarkStart w:id="481" w:name="_Toc97194376"/>
      <w:bookmarkStart w:id="482" w:name="_Toc97194480"/>
      <w:bookmarkStart w:id="483" w:name="_Toc125623947"/>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0"/>
      <w:bookmarkEnd w:id="481"/>
      <w:bookmarkEnd w:id="482"/>
      <w:bookmarkEnd w:id="483"/>
    </w:p>
    <w:p w14:paraId="7BA5D83B" w14:textId="77777777" w:rsidR="006E4901" w:rsidRPr="00603221" w:rsidRDefault="006E4901" w:rsidP="006E4901">
      <w:pPr>
        <w:pStyle w:val="normalwithoutspacing"/>
        <w:rPr>
          <w:i/>
          <w:color w:val="5B9BD5"/>
        </w:rPr>
      </w:pPr>
    </w:p>
    <w:tbl>
      <w:tblPr>
        <w:tblpPr w:leftFromText="180" w:rightFromText="180" w:vertAnchor="text" w:tblpY="1"/>
        <w:tblOverlap w:val="neve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4B1B2A6C" w14:textId="77777777" w:rsidTr="00B92A37">
        <w:tc>
          <w:tcPr>
            <w:tcW w:w="5000" w:type="pct"/>
            <w:gridSpan w:val="15"/>
          </w:tcPr>
          <w:p w14:paraId="29AF74A8" w14:textId="77777777" w:rsidR="006E4901" w:rsidRPr="00603221" w:rsidRDefault="006E4901" w:rsidP="00B92A37">
            <w:pPr>
              <w:spacing w:line="276" w:lineRule="auto"/>
            </w:pPr>
          </w:p>
        </w:tc>
      </w:tr>
      <w:tr w:rsidR="006E4901" w:rsidRPr="00DF02B0" w14:paraId="3D3668D0" w14:textId="77777777" w:rsidTr="00B92A37">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B92A37">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B92A37">
            <w:pPr>
              <w:spacing w:line="276" w:lineRule="auto"/>
            </w:pPr>
          </w:p>
        </w:tc>
      </w:tr>
      <w:tr w:rsidR="006E4901" w:rsidRPr="00DF02B0" w14:paraId="23532CAF" w14:textId="77777777" w:rsidTr="00B92A37">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B92A37">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B92A37">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B92A37">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B92A37">
            <w:pPr>
              <w:spacing w:line="276" w:lineRule="auto"/>
            </w:pPr>
          </w:p>
        </w:tc>
      </w:tr>
      <w:tr w:rsidR="006E4901" w:rsidRPr="00DF02B0" w14:paraId="385DFB8F"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B92A37">
            <w:pPr>
              <w:spacing w:line="276" w:lineRule="auto"/>
            </w:pPr>
          </w:p>
        </w:tc>
      </w:tr>
      <w:tr w:rsidR="006E4901" w:rsidRPr="00DF02B0" w14:paraId="79146AC8" w14:textId="77777777" w:rsidTr="00B92A37">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B92A37">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B92A37">
            <w:pPr>
              <w:spacing w:line="276" w:lineRule="auto"/>
            </w:pPr>
          </w:p>
        </w:tc>
        <w:tc>
          <w:tcPr>
            <w:tcW w:w="1032" w:type="pct"/>
            <w:gridSpan w:val="3"/>
            <w:vAlign w:val="center"/>
          </w:tcPr>
          <w:p w14:paraId="4A25D1CB" w14:textId="77777777" w:rsidR="006E4901" w:rsidRPr="00603221" w:rsidRDefault="006E4901" w:rsidP="00B92A37">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B92A37">
            <w:pPr>
              <w:spacing w:line="276" w:lineRule="auto"/>
            </w:pPr>
          </w:p>
        </w:tc>
      </w:tr>
      <w:tr w:rsidR="006E4901" w:rsidRPr="00DF02B0" w14:paraId="1136FA74" w14:textId="77777777" w:rsidTr="00B92A37">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B92A37">
            <w:pPr>
              <w:spacing w:line="276" w:lineRule="auto"/>
            </w:pPr>
          </w:p>
        </w:tc>
      </w:tr>
      <w:tr w:rsidR="006E4901" w:rsidRPr="00DF02B0" w14:paraId="6E0265E0" w14:textId="77777777" w:rsidTr="00B92A37">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B92A37">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B92A37">
            <w:pPr>
              <w:spacing w:line="276" w:lineRule="auto"/>
            </w:pPr>
            <w:r w:rsidRPr="00603221">
              <w:t>__ /__ / ____</w:t>
            </w:r>
          </w:p>
        </w:tc>
        <w:tc>
          <w:tcPr>
            <w:tcW w:w="1162" w:type="pct"/>
            <w:gridSpan w:val="4"/>
            <w:vAlign w:val="center"/>
          </w:tcPr>
          <w:p w14:paraId="3D8C36B1" w14:textId="77777777" w:rsidR="006E4901" w:rsidRPr="00603221" w:rsidRDefault="006E4901" w:rsidP="00B92A37">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B92A37">
            <w:pPr>
              <w:spacing w:line="276" w:lineRule="auto"/>
            </w:pPr>
          </w:p>
        </w:tc>
      </w:tr>
      <w:tr w:rsidR="006E4901" w:rsidRPr="00DF02B0" w14:paraId="5F20B1E6" w14:textId="77777777" w:rsidTr="00B92A37">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B92A37">
            <w:pPr>
              <w:spacing w:line="276" w:lineRule="auto"/>
            </w:pPr>
          </w:p>
        </w:tc>
      </w:tr>
      <w:tr w:rsidR="006E4901" w:rsidRPr="00DF02B0" w14:paraId="2E989FA2" w14:textId="77777777" w:rsidTr="00B92A37">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B92A37">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B92A37">
            <w:pPr>
              <w:spacing w:line="276" w:lineRule="auto"/>
            </w:pPr>
          </w:p>
        </w:tc>
        <w:tc>
          <w:tcPr>
            <w:tcW w:w="967" w:type="pct"/>
            <w:gridSpan w:val="2"/>
            <w:vAlign w:val="center"/>
          </w:tcPr>
          <w:p w14:paraId="527322BD" w14:textId="77777777" w:rsidR="006E4901" w:rsidRPr="00603221" w:rsidRDefault="006E4901" w:rsidP="00B92A37">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B92A37">
            <w:pPr>
              <w:spacing w:line="276" w:lineRule="auto"/>
            </w:pPr>
          </w:p>
        </w:tc>
      </w:tr>
      <w:tr w:rsidR="006E4901" w:rsidRPr="00DF02B0" w14:paraId="487ED5E5" w14:textId="77777777" w:rsidTr="00B92A37">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B92A37">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B92A37">
            <w:pPr>
              <w:spacing w:line="276" w:lineRule="auto"/>
            </w:pPr>
          </w:p>
        </w:tc>
        <w:tc>
          <w:tcPr>
            <w:tcW w:w="967" w:type="pct"/>
            <w:gridSpan w:val="2"/>
            <w:vAlign w:val="center"/>
          </w:tcPr>
          <w:p w14:paraId="2C960A63" w14:textId="77777777" w:rsidR="006E4901" w:rsidRPr="00603221" w:rsidRDefault="006E4901" w:rsidP="00B92A37">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B92A37">
            <w:pPr>
              <w:spacing w:line="276" w:lineRule="auto"/>
            </w:pPr>
          </w:p>
        </w:tc>
      </w:tr>
      <w:tr w:rsidR="006E4901" w:rsidRPr="00DF02B0" w14:paraId="247501E4" w14:textId="77777777" w:rsidTr="00B92A37">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B92A37">
            <w:pPr>
              <w:spacing w:line="276" w:lineRule="auto"/>
            </w:pPr>
          </w:p>
        </w:tc>
        <w:tc>
          <w:tcPr>
            <w:tcW w:w="1298" w:type="pct"/>
            <w:gridSpan w:val="4"/>
            <w:vAlign w:val="center"/>
          </w:tcPr>
          <w:p w14:paraId="74662C37" w14:textId="77777777" w:rsidR="006E4901" w:rsidRPr="00603221" w:rsidRDefault="006E4901" w:rsidP="00B92A37">
            <w:pPr>
              <w:spacing w:line="276" w:lineRule="auto"/>
            </w:pPr>
          </w:p>
        </w:tc>
        <w:tc>
          <w:tcPr>
            <w:tcW w:w="1201" w:type="pct"/>
            <w:gridSpan w:val="4"/>
            <w:vAlign w:val="center"/>
          </w:tcPr>
          <w:p w14:paraId="0EBB2D00" w14:textId="77777777" w:rsidR="006E4901" w:rsidRPr="00603221" w:rsidRDefault="006E4901" w:rsidP="00B92A37">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B92A37">
            <w:pPr>
              <w:spacing w:line="276" w:lineRule="auto"/>
            </w:pPr>
          </w:p>
        </w:tc>
      </w:tr>
      <w:tr w:rsidR="006E4901" w:rsidRPr="00DF02B0" w14:paraId="550E51F3" w14:textId="77777777" w:rsidTr="00B92A37">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B92A37">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B92A37">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B92A37">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B92A37">
            <w:pPr>
              <w:spacing w:line="276" w:lineRule="auto"/>
            </w:pPr>
          </w:p>
        </w:tc>
      </w:tr>
      <w:tr w:rsidR="006E4901" w:rsidRPr="00DF02B0" w14:paraId="02B7D5E0" w14:textId="77777777" w:rsidTr="00B92A37">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B92A37">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B92A37">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B92A37">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B92A37">
            <w:pPr>
              <w:spacing w:line="276" w:lineRule="auto"/>
            </w:pPr>
          </w:p>
        </w:tc>
      </w:tr>
      <w:tr w:rsidR="006E4901" w:rsidRPr="00DF02B0" w14:paraId="4DA4D10F" w14:textId="77777777" w:rsidTr="00B92A37">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B92A37">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B92A37">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B92A37">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B92A37">
            <w:pPr>
              <w:spacing w:line="276" w:lineRule="auto"/>
            </w:pPr>
          </w:p>
        </w:tc>
      </w:tr>
      <w:tr w:rsidR="006E4901" w:rsidRPr="00DF02B0" w14:paraId="3FBD250A" w14:textId="77777777" w:rsidTr="00B92A37">
        <w:tc>
          <w:tcPr>
            <w:tcW w:w="5000" w:type="pct"/>
            <w:gridSpan w:val="15"/>
          </w:tcPr>
          <w:p w14:paraId="46F4FDE5" w14:textId="77777777" w:rsidR="006E4901" w:rsidRPr="00603221" w:rsidRDefault="006E4901" w:rsidP="00B92A37">
            <w:pPr>
              <w:spacing w:line="276" w:lineRule="auto"/>
            </w:pPr>
          </w:p>
        </w:tc>
      </w:tr>
      <w:tr w:rsidR="006E4901" w:rsidRPr="00DF02B0" w14:paraId="1BC7FDC9" w14:textId="77777777" w:rsidTr="00B92A37">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B92A37">
            <w:pPr>
              <w:spacing w:line="276" w:lineRule="auto"/>
              <w:rPr>
                <w:b/>
              </w:rPr>
            </w:pPr>
            <w:r w:rsidRPr="00603221">
              <w:rPr>
                <w:b/>
              </w:rPr>
              <w:t>ΕΚΠΑΙΔΕΥΣΗ</w:t>
            </w:r>
          </w:p>
        </w:tc>
        <w:tc>
          <w:tcPr>
            <w:tcW w:w="3773" w:type="pct"/>
            <w:gridSpan w:val="11"/>
          </w:tcPr>
          <w:p w14:paraId="5B7B1456" w14:textId="77777777" w:rsidR="006E4901" w:rsidRPr="00603221" w:rsidRDefault="006E4901" w:rsidP="00B92A37">
            <w:pPr>
              <w:spacing w:line="276" w:lineRule="auto"/>
            </w:pPr>
          </w:p>
        </w:tc>
      </w:tr>
      <w:tr w:rsidR="006E4901" w:rsidRPr="00DF02B0" w14:paraId="1602E1A4" w14:textId="77777777" w:rsidTr="00B92A37">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B92A37">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B92A37">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B92A37">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B92A37">
            <w:pPr>
              <w:spacing w:line="276" w:lineRule="auto"/>
              <w:jc w:val="center"/>
              <w:rPr>
                <w:b/>
              </w:rPr>
            </w:pPr>
            <w:r w:rsidRPr="00603221">
              <w:rPr>
                <w:b/>
              </w:rPr>
              <w:t>Ημερομηνία Απόκτησης Πτυχίου</w:t>
            </w:r>
          </w:p>
        </w:tc>
      </w:tr>
      <w:tr w:rsidR="006E4901" w:rsidRPr="00DF02B0" w14:paraId="7F000094" w14:textId="77777777" w:rsidTr="00B92A37">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B92A37">
            <w:pPr>
              <w:spacing w:line="276" w:lineRule="auto"/>
            </w:pPr>
          </w:p>
          <w:p w14:paraId="48C27067" w14:textId="77777777" w:rsidR="006E4901" w:rsidRPr="00603221" w:rsidRDefault="006E4901" w:rsidP="00B92A37">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B92A37">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B92A37">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B92A37">
            <w:pPr>
              <w:spacing w:line="276" w:lineRule="auto"/>
            </w:pPr>
          </w:p>
        </w:tc>
      </w:tr>
      <w:tr w:rsidR="006E4901" w:rsidRPr="00DF02B0" w14:paraId="07289598" w14:textId="77777777" w:rsidTr="00B92A37">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B92A37">
            <w:pPr>
              <w:spacing w:line="276" w:lineRule="auto"/>
            </w:pPr>
          </w:p>
          <w:p w14:paraId="645FCF04" w14:textId="77777777" w:rsidR="006E4901" w:rsidRPr="00603221" w:rsidRDefault="006E4901" w:rsidP="00B92A37">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B92A37">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B92A37">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B92A37">
            <w:pPr>
              <w:spacing w:line="276" w:lineRule="auto"/>
            </w:pPr>
          </w:p>
        </w:tc>
      </w:tr>
      <w:tr w:rsidR="006E4901" w:rsidRPr="00DF02B0" w14:paraId="06D824CB" w14:textId="77777777" w:rsidTr="00B92A37">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B92A37">
            <w:pPr>
              <w:spacing w:line="276" w:lineRule="auto"/>
            </w:pPr>
          </w:p>
          <w:p w14:paraId="7C945B5B" w14:textId="77777777" w:rsidR="006E4901" w:rsidRPr="00603221" w:rsidRDefault="006E4901" w:rsidP="00B92A37">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B92A37">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B92A37">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B92A37">
            <w:pPr>
              <w:spacing w:line="276" w:lineRule="auto"/>
            </w:pPr>
          </w:p>
        </w:tc>
      </w:tr>
      <w:tr w:rsidR="006E4901" w:rsidRPr="00592A37" w14:paraId="51DD10AC" w14:textId="77777777" w:rsidTr="00B92A3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B92A37">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B92A37">
            <w:pPr>
              <w:spacing w:line="276" w:lineRule="auto"/>
              <w:rPr>
                <w:lang w:val="el-GR"/>
              </w:rPr>
            </w:pPr>
          </w:p>
        </w:tc>
      </w:tr>
    </w:tbl>
    <w:p w14:paraId="28D570B3" w14:textId="343454A3"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0"/>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84" w:name="_Ref510087097"/>
      <w:bookmarkStart w:id="485" w:name="_Ref40980475"/>
      <w:bookmarkStart w:id="486" w:name="_Ref55324393"/>
      <w:bookmarkStart w:id="487" w:name="_Toc97194377"/>
      <w:bookmarkStart w:id="488" w:name="_Toc97194481"/>
      <w:bookmarkStart w:id="489" w:name="_Toc125623948"/>
      <w:r w:rsidRPr="00603221">
        <w:rPr>
          <w:rFonts w:cs="Tahoma"/>
        </w:rPr>
        <w:lastRenderedPageBreak/>
        <w:t>ΠΑΡΑΡΤΗΜΑ V – Υπόδειγμα Τεχνικής Προσφοράς</w:t>
      </w:r>
      <w:bookmarkEnd w:id="484"/>
      <w:bookmarkEnd w:id="485"/>
      <w:bookmarkEnd w:id="486"/>
      <w:bookmarkEnd w:id="487"/>
      <w:bookmarkEnd w:id="488"/>
      <w:bookmarkEnd w:id="489"/>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16AC4BA" w14:textId="286DE230"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8F55A6" w:rsidRPr="00EF2204">
              <w:rPr>
                <w:lang w:val="el-GR"/>
              </w:rPr>
              <w:t>Π</w:t>
            </w:r>
            <w:r w:rsidR="008F55A6">
              <w:rPr>
                <w:lang w:val="el-GR"/>
              </w:rPr>
              <w:t>εριβάλλον της Σύμβασης</w:t>
            </w:r>
            <w:r>
              <w:rPr>
                <w:lang w:val="el-GR" w:eastAsia="el-GR"/>
              </w:rPr>
              <w:fldChar w:fldCharType="end"/>
            </w:r>
          </w:p>
        </w:tc>
        <w:tc>
          <w:tcPr>
            <w:tcW w:w="1056" w:type="pct"/>
            <w:shd w:val="clear" w:color="auto" w:fill="auto"/>
          </w:tcPr>
          <w:p w14:paraId="4809C313" w14:textId="78F8352C"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8F55A6">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8F55A6">
              <w:rPr>
                <w:lang w:val="el-GR" w:eastAsia="el-GR"/>
              </w:rPr>
              <w:t>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1DDEE288" w:rsidR="00E36548" w:rsidRPr="00252398" w:rsidRDefault="00843444" w:rsidP="00C4217E">
            <w:pPr>
              <w:spacing w:before="60" w:after="60"/>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8F55A6">
              <w:rPr>
                <w:lang w:val="el-GR" w:eastAsia="el-GR"/>
              </w:rPr>
              <w:t>2.2</w:t>
            </w:r>
            <w:r>
              <w:rPr>
                <w:lang w:val="el-GR" w:eastAsia="el-GR"/>
              </w:rPr>
              <w:fldChar w:fldCharType="end"/>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5DDC354C" w:rsidR="00E36548"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8F55A6">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8F55A6">
              <w:rPr>
                <w:lang w:val="el-GR" w:eastAsia="el-GR"/>
              </w:rPr>
              <w:t>3.2</w:t>
            </w:r>
            <w:r w:rsidRPr="00843444">
              <w:rPr>
                <w:lang w:val="el-GR" w:eastAsia="el-GR"/>
              </w:rPr>
              <w:fldChar w:fldCharType="end"/>
            </w:r>
            <w:r w:rsidRPr="00843444">
              <w:rPr>
                <w:lang w:val="el-GR" w:eastAsia="el-GR"/>
              </w:rPr>
              <w:t xml:space="preserve">  </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5DF4FCF2" w:rsidR="00843444"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8F55A6">
              <w:rPr>
                <w:lang w:val="el-GR" w:eastAsia="el-GR"/>
              </w:rPr>
              <w:t>3.3</w:t>
            </w:r>
            <w:r w:rsidRPr="00843444">
              <w:rPr>
                <w:lang w:val="el-GR" w:eastAsia="el-GR"/>
              </w:rPr>
              <w:fldChar w:fldCharType="end"/>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6F6A0F20" w:rsidR="00E36548" w:rsidRPr="00252398"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8F55A6">
              <w:rPr>
                <w:lang w:val="el-GR" w:eastAsia="el-GR"/>
              </w:rPr>
              <w:t>3.4</w:t>
            </w:r>
            <w:r w:rsidRPr="00843444">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6686FC59"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8F55A6" w:rsidRPr="00603221">
              <w:rPr>
                <w:lang w:val="el-GR"/>
              </w:rPr>
              <w:t>ΠΑΡΑΡΤΗΜΑ ΙΙ – Πίνακες Συμμόρφωσης</w:t>
            </w:r>
            <w:r>
              <w:rPr>
                <w:b/>
                <w:lang w:val="el-GR" w:eastAsia="el-GR"/>
              </w:rPr>
              <w:fldChar w:fldCharType="end"/>
            </w:r>
          </w:p>
        </w:tc>
      </w:tr>
      <w:tr w:rsidR="00E36548" w:rsidRPr="00592A37"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2A14F855"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8F55A6" w:rsidRPr="00603221">
              <w:rPr>
                <w:lang w:val="el-GR"/>
              </w:rPr>
              <w:t xml:space="preserve">ΠΑΡΑΡΤΗΜΑ </w:t>
            </w:r>
            <w:r w:rsidR="008F55A6" w:rsidRPr="00603221">
              <w:t>VI</w:t>
            </w:r>
            <w:r w:rsidR="008F55A6"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490" w:name="_Ref510087099"/>
      <w:bookmarkStart w:id="491" w:name="_Ref40980023"/>
      <w:bookmarkStart w:id="492" w:name="_Ref40980058"/>
      <w:bookmarkStart w:id="493" w:name="_Ref40980548"/>
      <w:bookmarkStart w:id="494" w:name="_Ref55324421"/>
      <w:bookmarkStart w:id="495" w:name="_Toc97194378"/>
      <w:bookmarkStart w:id="496" w:name="_Toc97194482"/>
      <w:bookmarkStart w:id="497" w:name="_Toc125623949"/>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0"/>
      <w:bookmarkEnd w:id="491"/>
      <w:bookmarkEnd w:id="492"/>
      <w:bookmarkEnd w:id="493"/>
      <w:bookmarkEnd w:id="494"/>
      <w:bookmarkEnd w:id="495"/>
      <w:bookmarkEnd w:id="496"/>
      <w:bookmarkEnd w:id="497"/>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6"/>
        </w:numPr>
        <w:ind w:left="1134" w:hanging="414"/>
        <w:rPr>
          <w:rFonts w:cs="Tahoma"/>
          <w:lang w:val="el-GR"/>
        </w:rPr>
      </w:pPr>
      <w:bookmarkStart w:id="498" w:name="_Toc46178225"/>
      <w:bookmarkStart w:id="499" w:name="_Toc46178713"/>
      <w:bookmarkStart w:id="500" w:name="_Toc46179200"/>
      <w:bookmarkStart w:id="501" w:name="_Toc63254467"/>
      <w:bookmarkStart w:id="502" w:name="_Ref104352824"/>
      <w:bookmarkStart w:id="503" w:name="_Ref104352827"/>
      <w:bookmarkStart w:id="504" w:name="_Ref104352962"/>
      <w:bookmarkStart w:id="505" w:name="_Toc240445882"/>
      <w:bookmarkStart w:id="506" w:name="_Toc366852703"/>
      <w:bookmarkStart w:id="507" w:name="_Toc10632754"/>
      <w:bookmarkStart w:id="508" w:name="_Toc42167521"/>
      <w:bookmarkStart w:id="509" w:name="_Ref52978018"/>
      <w:bookmarkStart w:id="510" w:name="_Toc53671374"/>
      <w:bookmarkStart w:id="511" w:name="_Toc97194384"/>
      <w:bookmarkStart w:id="512" w:name="_Toc97194488"/>
      <w:bookmarkStart w:id="513" w:name="_Toc125623950"/>
      <w:bookmarkEnd w:id="498"/>
      <w:bookmarkEnd w:id="499"/>
      <w:bookmarkEnd w:id="500"/>
      <w:r w:rsidRPr="00C4217E">
        <w:rPr>
          <w:rFonts w:cs="Tahoma"/>
          <w:lang w:val="el-GR"/>
        </w:rPr>
        <w:t>Συγκεντρωτικός Πίνακας Οικονομικής Προσφοράς</w:t>
      </w:r>
      <w:bookmarkEnd w:id="501"/>
      <w:r w:rsidRPr="00C4217E">
        <w:rPr>
          <w:rFonts w:cs="Tahoma"/>
          <w:lang w:val="el-GR"/>
        </w:rPr>
        <w:t xml:space="preserve"> Έργου</w:t>
      </w:r>
      <w:bookmarkEnd w:id="502"/>
      <w:bookmarkEnd w:id="503"/>
      <w:bookmarkEnd w:id="504"/>
      <w:bookmarkEnd w:id="505"/>
      <w:bookmarkEnd w:id="506"/>
      <w:bookmarkEnd w:id="507"/>
      <w:bookmarkEnd w:id="508"/>
      <w:bookmarkEnd w:id="509"/>
      <w:bookmarkEnd w:id="510"/>
      <w:bookmarkEnd w:id="511"/>
      <w:bookmarkEnd w:id="512"/>
      <w:bookmarkEnd w:id="5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592A37"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52EF2B3B" w:rsidR="00842CDC" w:rsidRPr="00840707" w:rsidRDefault="00B92A37" w:rsidP="00842CDC">
            <w:pPr>
              <w:keepNext/>
              <w:keepLines/>
              <w:spacing w:before="60" w:after="60"/>
              <w:rPr>
                <w:sz w:val="18"/>
                <w:szCs w:val="18"/>
                <w:lang w:val="el-GR"/>
              </w:rPr>
            </w:pPr>
            <w:r w:rsidRPr="00B92A37">
              <w:rPr>
                <w:sz w:val="18"/>
                <w:szCs w:val="18"/>
                <w:lang w:val="el-GR"/>
              </w:rPr>
              <w:t>Σύστημα παροχής Υπηρεσίας Εικονικού Βοηθού σε πλήρη επιχειρησιακή λειτουργία</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592A37"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3C0963DE" w:rsidR="00907FAD" w:rsidRPr="003E609D" w:rsidRDefault="00B92A37" w:rsidP="00842CDC">
            <w:pPr>
              <w:keepNext/>
              <w:keepLines/>
              <w:spacing w:before="60" w:after="60"/>
              <w:rPr>
                <w:sz w:val="18"/>
                <w:szCs w:val="18"/>
                <w:lang w:val="el-GR"/>
              </w:rPr>
            </w:pPr>
            <w:r w:rsidRPr="00B92A37">
              <w:rPr>
                <w:sz w:val="18"/>
                <w:szCs w:val="18"/>
                <w:lang w:val="el-GR"/>
              </w:rPr>
              <w:t>Παροχή υπηρεσιών υποστήριξης, Μηνιαίες αναφορές πρόοδου</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14" w:name="_Ref104352863"/>
      <w:bookmarkStart w:id="515" w:name="_Ref104352865"/>
      <w:bookmarkStart w:id="516" w:name="_Ref104352990"/>
      <w:bookmarkStart w:id="517" w:name="_Toc240445883"/>
      <w:bookmarkStart w:id="518" w:name="_Toc366852704"/>
      <w:bookmarkStart w:id="519" w:name="_Toc10632755"/>
      <w:bookmarkStart w:id="520" w:name="_Toc42167522"/>
    </w:p>
    <w:bookmarkEnd w:id="514"/>
    <w:bookmarkEnd w:id="515"/>
    <w:bookmarkEnd w:id="516"/>
    <w:bookmarkEnd w:id="517"/>
    <w:bookmarkEnd w:id="518"/>
    <w:bookmarkEnd w:id="519"/>
    <w:bookmarkEnd w:id="520"/>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5"/>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1" w:name="_Ref494118533"/>
      <w:bookmarkStart w:id="522" w:name="_Ref40984039"/>
      <w:bookmarkStart w:id="523" w:name="_Toc97194386"/>
      <w:bookmarkStart w:id="524" w:name="_Toc97194490"/>
      <w:bookmarkStart w:id="525" w:name="_Hlk118712588"/>
      <w:bookmarkStart w:id="526" w:name="_Toc125623951"/>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1"/>
      <w:bookmarkEnd w:id="522"/>
      <w:bookmarkEnd w:id="523"/>
      <w:bookmarkEnd w:id="524"/>
      <w:bookmarkEnd w:id="526"/>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5"/>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27" w:name="_Ref496623895"/>
      <w:bookmarkStart w:id="528" w:name="_Ref496624676"/>
      <w:bookmarkStart w:id="529" w:name="_Ref496625135"/>
      <w:bookmarkStart w:id="530" w:name="_Toc97194387"/>
      <w:bookmarkStart w:id="531"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32" w:name="_Toc125623952"/>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27"/>
      <w:bookmarkEnd w:id="528"/>
      <w:bookmarkEnd w:id="529"/>
      <w:bookmarkEnd w:id="530"/>
      <w:bookmarkEnd w:id="531"/>
      <w:bookmarkEnd w:id="532"/>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33" w:name="_Toc43634808"/>
      <w:bookmarkStart w:id="534" w:name="_Toc44821188"/>
      <w:bookmarkStart w:id="535" w:name="_Toc48552980"/>
      <w:bookmarkStart w:id="536" w:name="_Toc49073807"/>
      <w:bookmarkStart w:id="537" w:name="_Toc62559079"/>
      <w:bookmarkStart w:id="538" w:name="_Toc487799701"/>
      <w:bookmarkStart w:id="539" w:name="_Toc97194388"/>
      <w:bookmarkStart w:id="540" w:name="_Toc97194492"/>
      <w:bookmarkStart w:id="541" w:name="_Toc125623953"/>
      <w:r w:rsidRPr="00603221">
        <w:rPr>
          <w:rFonts w:cs="Tahoma"/>
          <w:szCs w:val="22"/>
          <w:u w:val="single"/>
          <w:lang w:val="el-GR"/>
        </w:rPr>
        <w:t>Εγγυητική Επιστολή Συμμετοχής</w:t>
      </w:r>
      <w:bookmarkEnd w:id="533"/>
      <w:bookmarkEnd w:id="534"/>
      <w:bookmarkEnd w:id="535"/>
      <w:bookmarkEnd w:id="536"/>
      <w:bookmarkEnd w:id="537"/>
      <w:bookmarkEnd w:id="538"/>
      <w:bookmarkEnd w:id="539"/>
      <w:bookmarkEnd w:id="540"/>
      <w:bookmarkEnd w:id="541"/>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4BA5CD44"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2"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8F55A6">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 </w:t>
      </w:r>
      <w:r w:rsidRPr="00603221">
        <w:rPr>
          <w:lang w:val="el-GR" w:eastAsia="el-GR"/>
        </w:rPr>
        <w:t xml:space="preserve">, </w:t>
      </w:r>
      <w:bookmarkEnd w:id="542"/>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lastRenderedPageBreak/>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43" w:name="_Toc97194389"/>
      <w:bookmarkStart w:id="544" w:name="_Toc97194493"/>
      <w:bookmarkStart w:id="545" w:name="_Toc125623954"/>
      <w:r w:rsidRPr="00603221">
        <w:rPr>
          <w:rFonts w:cs="Tahoma"/>
          <w:szCs w:val="22"/>
          <w:u w:val="single"/>
          <w:lang w:val="el-GR"/>
        </w:rPr>
        <w:t>Εγγυητική Επιστολή Καλής Εκτέλεσης</w:t>
      </w:r>
      <w:bookmarkEnd w:id="543"/>
      <w:bookmarkEnd w:id="544"/>
      <w:bookmarkEnd w:id="545"/>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46" w:name="_Toc336420407"/>
      <w:r w:rsidRPr="00603221">
        <w:rPr>
          <w:lang w:val="el-GR"/>
        </w:rPr>
        <w:t>ΕΚΔΟΤΗΣ (Πλήρης επωνυμία).......................................................................</w:t>
      </w:r>
      <w:bookmarkEnd w:id="546"/>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0DB8A0D9" w:rsidR="007A7DCA" w:rsidRPr="00603221" w:rsidRDefault="007A7DCA" w:rsidP="007A7DCA">
      <w:pPr>
        <w:rPr>
          <w:lang w:val="el-GR"/>
        </w:rPr>
      </w:pPr>
      <w:r w:rsidRPr="00603221">
        <w:rPr>
          <w:lang w:val="el-GR"/>
        </w:rPr>
        <w:t xml:space="preserve">Η παρούσα ισχύει μέχρι και την ............... </w:t>
      </w:r>
      <w:bookmarkStart w:id="54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8F55A6">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47"/>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48" w:name="_Toc97194393"/>
      <w:bookmarkStart w:id="549" w:name="_Toc97194497"/>
      <w:bookmarkStart w:id="550" w:name="_Toc125623955"/>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8"/>
      <w:bookmarkEnd w:id="549"/>
      <w:bookmarkEnd w:id="550"/>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1" w:name="_Ref118477993"/>
      <w:bookmarkStart w:id="552" w:name="_Hlk118481870"/>
      <w:bookmarkStart w:id="553" w:name="_Toc125623956"/>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51"/>
      <w:bookmarkEnd w:id="553"/>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w:t>
      </w:r>
      <w:r w:rsidRPr="00E532F8">
        <w:rPr>
          <w:lang w:val="el-GR"/>
        </w:rPr>
        <w:lastRenderedPageBreak/>
        <w:t>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2"/>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62E4A" w14:textId="77777777" w:rsidR="007611FF" w:rsidRDefault="007611FF">
      <w:pPr>
        <w:spacing w:after="0"/>
      </w:pPr>
      <w:r>
        <w:separator/>
      </w:r>
    </w:p>
  </w:endnote>
  <w:endnote w:type="continuationSeparator" w:id="0">
    <w:p w14:paraId="6C663740" w14:textId="77777777" w:rsidR="007611FF" w:rsidRDefault="007611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default"/>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yriadPro-Regular">
    <w:altName w:val="Calibri"/>
    <w:panose1 w:val="00000000000000000000"/>
    <w:charset w:val="A1"/>
    <w:family w:val="auto"/>
    <w:notTrueType/>
    <w:pitch w:val="default"/>
    <w:sig w:usb0="00000081" w:usb1="00000000" w:usb2="00000000" w:usb3="00000000" w:csb0="00000008"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07350" w14:textId="77777777" w:rsidR="007611FF" w:rsidRDefault="007611FF">
      <w:pPr>
        <w:spacing w:after="0"/>
      </w:pPr>
      <w:r>
        <w:separator/>
      </w:r>
    </w:p>
  </w:footnote>
  <w:footnote w:type="continuationSeparator" w:id="0">
    <w:p w14:paraId="0935C851" w14:textId="77777777" w:rsidR="007611FF" w:rsidRDefault="007611FF">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r>
      <w:r>
        <w:rPr>
          <w:lang w:val="el-GR"/>
        </w:rPr>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AE6537D" w14:textId="77777777" w:rsidR="00F1538B" w:rsidRPr="00C622A6" w:rsidRDefault="00F1538B" w:rsidP="005052FB">
      <w:pPr>
        <w:pStyle w:val="af4"/>
        <w:rPr>
          <w:ins w:id="372" w:author="Συντάκτης"/>
          <w:del w:id="373"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10">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73D42DD5" w:rsidR="00994167" w:rsidRPr="00C82832" w:rsidRDefault="00994167"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8063A1">
      <w:rPr>
        <w:b/>
        <w:bCs/>
        <w:sz w:val="20"/>
        <w:szCs w:val="20"/>
        <w:lang w:val="el-GR"/>
      </w:rPr>
      <w:t>«</w:t>
    </w:r>
    <w:r w:rsidR="008063A1" w:rsidRPr="008063A1">
      <w:rPr>
        <w:b/>
        <w:b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8063A1">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592A37"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592A37"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4BDB01F9" w:rsidR="003E1CBC" w:rsidRPr="006D3DA7" w:rsidRDefault="003E1CBC"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008063A1" w:rsidRPr="008063A1">
      <w:rPr>
        <w:b/>
        <w:b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F0660">
      <w:rPr>
        <w:b/>
        <w:bCs/>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17F35187" w:rsidR="00AE28D7"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B92A37" w:rsidRPr="008063A1">
      <w:rPr>
        <w:b/>
        <w:b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27475CB4"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B92A37" w:rsidRPr="008063A1">
      <w:rPr>
        <w:b/>
        <w:b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503F01BE"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B92A37" w:rsidRPr="008063A1">
      <w:rPr>
        <w:b/>
        <w:bCs/>
        <w:sz w:val="20"/>
        <w:szCs w:val="20"/>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1207A7"/>
    <w:multiLevelType w:val="hybridMultilevel"/>
    <w:tmpl w:val="53F66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2340E9D"/>
    <w:multiLevelType w:val="multilevel"/>
    <w:tmpl w:val="3334AD20"/>
    <w:numStyleLink w:val="Style4"/>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FF26E96"/>
    <w:multiLevelType w:val="hybridMultilevel"/>
    <w:tmpl w:val="7D885E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7" w15:restartNumberingAfterBreak="0">
    <w:nsid w:val="418558FD"/>
    <w:multiLevelType w:val="hybridMultilevel"/>
    <w:tmpl w:val="4456EB4C"/>
    <w:lvl w:ilvl="0" w:tplc="55A6199E">
      <w:start w:val="2"/>
      <w:numFmt w:val="bullet"/>
      <w:lvlText w:val="-"/>
      <w:lvlJc w:val="left"/>
      <w:pPr>
        <w:ind w:left="360" w:hanging="360"/>
      </w:pPr>
      <w:rPr>
        <w:rFonts w:ascii="Calibri" w:eastAsia="Arial"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4C15773E"/>
    <w:multiLevelType w:val="hybridMultilevel"/>
    <w:tmpl w:val="C116D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7B2198"/>
    <w:multiLevelType w:val="hybridMultilevel"/>
    <w:tmpl w:val="1096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38F74AD"/>
    <w:multiLevelType w:val="hybridMultilevel"/>
    <w:tmpl w:val="E144A26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38"/>
  </w:num>
  <w:num w:numId="7" w16cid:durableId="313485463">
    <w:abstractNumId w:val="40"/>
  </w:num>
  <w:num w:numId="8" w16cid:durableId="605237122">
    <w:abstractNumId w:val="20"/>
  </w:num>
  <w:num w:numId="9" w16cid:durableId="1300720310">
    <w:abstractNumId w:val="32"/>
  </w:num>
  <w:num w:numId="10" w16cid:durableId="462308385">
    <w:abstractNumId w:val="23"/>
  </w:num>
  <w:num w:numId="11" w16cid:durableId="453914364">
    <w:abstractNumId w:val="16"/>
  </w:num>
  <w:num w:numId="12" w16cid:durableId="1123307480">
    <w:abstractNumId w:val="37"/>
  </w:num>
  <w:num w:numId="13" w16cid:durableId="1451170884">
    <w:abstractNumId w:val="42"/>
  </w:num>
  <w:num w:numId="14" w16cid:durableId="416292648">
    <w:abstractNumId w:val="29"/>
  </w:num>
  <w:num w:numId="15" w16cid:durableId="1696033305">
    <w:abstractNumId w:val="18"/>
  </w:num>
  <w:num w:numId="16" w16cid:durableId="1359700348">
    <w:abstractNumId w:val="26"/>
  </w:num>
  <w:num w:numId="17" w16cid:durableId="1593975839">
    <w:abstractNumId w:val="24"/>
  </w:num>
  <w:num w:numId="18" w16cid:durableId="640691960">
    <w:abstractNumId w:val="15"/>
  </w:num>
  <w:num w:numId="19" w16cid:durableId="1669946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3630262">
    <w:abstractNumId w:val="21"/>
  </w:num>
  <w:num w:numId="21" w16cid:durableId="196603646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109421997">
    <w:abstractNumId w:val="28"/>
  </w:num>
  <w:num w:numId="23" w16cid:durableId="2004817948">
    <w:abstractNumId w:val="31"/>
  </w:num>
  <w:num w:numId="24" w16cid:durableId="1322656694">
    <w:abstractNumId w:val="36"/>
  </w:num>
  <w:num w:numId="25" w16cid:durableId="1391339948">
    <w:abstractNumId w:val="41"/>
  </w:num>
  <w:num w:numId="26" w16cid:durableId="1961640555">
    <w:abstractNumId w:val="22"/>
  </w:num>
  <w:num w:numId="27" w16cid:durableId="1149325577">
    <w:abstractNumId w:val="19"/>
  </w:num>
  <w:num w:numId="28" w16cid:durableId="865102802">
    <w:abstractNumId w:val="33"/>
  </w:num>
  <w:num w:numId="29" w16cid:durableId="1813447264">
    <w:abstractNumId w:val="35"/>
  </w:num>
  <w:num w:numId="30" w16cid:durableId="1213151024">
    <w:abstractNumId w:val="14"/>
  </w:num>
  <w:num w:numId="31" w16cid:durableId="1478762088">
    <w:abstractNumId w:val="17"/>
  </w:num>
  <w:num w:numId="32" w16cid:durableId="1340742860">
    <w:abstractNumId w:val="12"/>
  </w:num>
  <w:num w:numId="33" w16cid:durableId="2102025460">
    <w:abstractNumId w:val="25"/>
  </w:num>
  <w:num w:numId="34" w16cid:durableId="1145127871">
    <w:abstractNumId w:val="34"/>
  </w:num>
  <w:num w:numId="35" w16cid:durableId="923227122">
    <w:abstractNumId w:val="30"/>
  </w:num>
  <w:num w:numId="36" w16cid:durableId="1014696309">
    <w:abstractNumId w:val="27"/>
  </w:num>
  <w:num w:numId="37" w16cid:durableId="273486221">
    <w:abstractNumId w:val="39"/>
  </w:num>
  <w:num w:numId="38" w16cid:durableId="2145538170">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4F3"/>
    <w:rsid w:val="00036CBD"/>
    <w:rsid w:val="00037B97"/>
    <w:rsid w:val="00041C07"/>
    <w:rsid w:val="00042DB8"/>
    <w:rsid w:val="00043D44"/>
    <w:rsid w:val="00043F27"/>
    <w:rsid w:val="00045DCF"/>
    <w:rsid w:val="00046044"/>
    <w:rsid w:val="00046293"/>
    <w:rsid w:val="0004724C"/>
    <w:rsid w:val="00047C57"/>
    <w:rsid w:val="000527FB"/>
    <w:rsid w:val="0005488E"/>
    <w:rsid w:val="00055804"/>
    <w:rsid w:val="0005617B"/>
    <w:rsid w:val="00057BBA"/>
    <w:rsid w:val="00057F4A"/>
    <w:rsid w:val="000610D4"/>
    <w:rsid w:val="00061ADD"/>
    <w:rsid w:val="00061DF4"/>
    <w:rsid w:val="000631F7"/>
    <w:rsid w:val="00063FB6"/>
    <w:rsid w:val="0006490A"/>
    <w:rsid w:val="000650A9"/>
    <w:rsid w:val="000653F1"/>
    <w:rsid w:val="00067067"/>
    <w:rsid w:val="000674D2"/>
    <w:rsid w:val="00067655"/>
    <w:rsid w:val="0006771D"/>
    <w:rsid w:val="000705D7"/>
    <w:rsid w:val="000706B1"/>
    <w:rsid w:val="00070731"/>
    <w:rsid w:val="00072601"/>
    <w:rsid w:val="000738BC"/>
    <w:rsid w:val="00074865"/>
    <w:rsid w:val="0008087C"/>
    <w:rsid w:val="00084419"/>
    <w:rsid w:val="00086782"/>
    <w:rsid w:val="00087FEA"/>
    <w:rsid w:val="00092ADB"/>
    <w:rsid w:val="00092F07"/>
    <w:rsid w:val="00094D2D"/>
    <w:rsid w:val="000953E4"/>
    <w:rsid w:val="00095840"/>
    <w:rsid w:val="0009738D"/>
    <w:rsid w:val="000A4A55"/>
    <w:rsid w:val="000A60A0"/>
    <w:rsid w:val="000A7747"/>
    <w:rsid w:val="000B187C"/>
    <w:rsid w:val="000B236D"/>
    <w:rsid w:val="000B3A30"/>
    <w:rsid w:val="000B6F4E"/>
    <w:rsid w:val="000B7FA2"/>
    <w:rsid w:val="000C04E3"/>
    <w:rsid w:val="000C1AAF"/>
    <w:rsid w:val="000C4648"/>
    <w:rsid w:val="000C4B25"/>
    <w:rsid w:val="000C59AD"/>
    <w:rsid w:val="000C5D2B"/>
    <w:rsid w:val="000D2ED0"/>
    <w:rsid w:val="000D5FB8"/>
    <w:rsid w:val="000D6DFD"/>
    <w:rsid w:val="000D6E10"/>
    <w:rsid w:val="000E04A1"/>
    <w:rsid w:val="000E0B6C"/>
    <w:rsid w:val="000E12F1"/>
    <w:rsid w:val="000E178C"/>
    <w:rsid w:val="000E1C5E"/>
    <w:rsid w:val="000E2020"/>
    <w:rsid w:val="000E2462"/>
    <w:rsid w:val="000E27C3"/>
    <w:rsid w:val="000E3C4E"/>
    <w:rsid w:val="000E6B11"/>
    <w:rsid w:val="000E6DC6"/>
    <w:rsid w:val="000F0E29"/>
    <w:rsid w:val="000F62F0"/>
    <w:rsid w:val="000F6FD9"/>
    <w:rsid w:val="000F7CF2"/>
    <w:rsid w:val="00100156"/>
    <w:rsid w:val="00103061"/>
    <w:rsid w:val="00105242"/>
    <w:rsid w:val="00105367"/>
    <w:rsid w:val="00105FBE"/>
    <w:rsid w:val="001061A0"/>
    <w:rsid w:val="00111D5A"/>
    <w:rsid w:val="00114833"/>
    <w:rsid w:val="00115643"/>
    <w:rsid w:val="001201B6"/>
    <w:rsid w:val="001202D5"/>
    <w:rsid w:val="001222C1"/>
    <w:rsid w:val="00122891"/>
    <w:rsid w:val="00123153"/>
    <w:rsid w:val="001253B5"/>
    <w:rsid w:val="00125BF8"/>
    <w:rsid w:val="001308CC"/>
    <w:rsid w:val="00130942"/>
    <w:rsid w:val="001312AF"/>
    <w:rsid w:val="0013350B"/>
    <w:rsid w:val="00133814"/>
    <w:rsid w:val="00133E0F"/>
    <w:rsid w:val="00135A3A"/>
    <w:rsid w:val="00137A93"/>
    <w:rsid w:val="00137DAA"/>
    <w:rsid w:val="0014064C"/>
    <w:rsid w:val="00140781"/>
    <w:rsid w:val="00140CA7"/>
    <w:rsid w:val="00141E27"/>
    <w:rsid w:val="00143040"/>
    <w:rsid w:val="001452C0"/>
    <w:rsid w:val="00146631"/>
    <w:rsid w:val="00147AA3"/>
    <w:rsid w:val="00147B71"/>
    <w:rsid w:val="0015041D"/>
    <w:rsid w:val="00151DC8"/>
    <w:rsid w:val="00153F0B"/>
    <w:rsid w:val="00154368"/>
    <w:rsid w:val="00154623"/>
    <w:rsid w:val="0015499C"/>
    <w:rsid w:val="00155375"/>
    <w:rsid w:val="0015675F"/>
    <w:rsid w:val="00157F39"/>
    <w:rsid w:val="00160FCE"/>
    <w:rsid w:val="00163311"/>
    <w:rsid w:val="00163845"/>
    <w:rsid w:val="001649E0"/>
    <w:rsid w:val="001652F4"/>
    <w:rsid w:val="0016530B"/>
    <w:rsid w:val="001665DD"/>
    <w:rsid w:val="00166662"/>
    <w:rsid w:val="00166AA6"/>
    <w:rsid w:val="00167F10"/>
    <w:rsid w:val="00170B30"/>
    <w:rsid w:val="00170CA8"/>
    <w:rsid w:val="001732D9"/>
    <w:rsid w:val="00175FFA"/>
    <w:rsid w:val="00177F66"/>
    <w:rsid w:val="001811C1"/>
    <w:rsid w:val="00181C40"/>
    <w:rsid w:val="00182529"/>
    <w:rsid w:val="001852F3"/>
    <w:rsid w:val="001859FA"/>
    <w:rsid w:val="00186621"/>
    <w:rsid w:val="001867FF"/>
    <w:rsid w:val="001869A5"/>
    <w:rsid w:val="00186BF5"/>
    <w:rsid w:val="00187D66"/>
    <w:rsid w:val="00194C49"/>
    <w:rsid w:val="00195A7F"/>
    <w:rsid w:val="001962F3"/>
    <w:rsid w:val="00196E2A"/>
    <w:rsid w:val="001971AE"/>
    <w:rsid w:val="00197834"/>
    <w:rsid w:val="001A317F"/>
    <w:rsid w:val="001A61D3"/>
    <w:rsid w:val="001A6CEB"/>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E03"/>
    <w:rsid w:val="00202AF8"/>
    <w:rsid w:val="00203D78"/>
    <w:rsid w:val="00207A57"/>
    <w:rsid w:val="002124D4"/>
    <w:rsid w:val="0021350B"/>
    <w:rsid w:val="00213B08"/>
    <w:rsid w:val="002145A1"/>
    <w:rsid w:val="00214DD7"/>
    <w:rsid w:val="0021584B"/>
    <w:rsid w:val="00215C1A"/>
    <w:rsid w:val="002165C3"/>
    <w:rsid w:val="00220C6B"/>
    <w:rsid w:val="00221291"/>
    <w:rsid w:val="0022772A"/>
    <w:rsid w:val="00231358"/>
    <w:rsid w:val="002333E4"/>
    <w:rsid w:val="0023731E"/>
    <w:rsid w:val="002373E7"/>
    <w:rsid w:val="00240449"/>
    <w:rsid w:val="0024279E"/>
    <w:rsid w:val="00243C69"/>
    <w:rsid w:val="00243F84"/>
    <w:rsid w:val="00244A68"/>
    <w:rsid w:val="00244E0C"/>
    <w:rsid w:val="0024503F"/>
    <w:rsid w:val="002456B2"/>
    <w:rsid w:val="00245754"/>
    <w:rsid w:val="00246172"/>
    <w:rsid w:val="00246973"/>
    <w:rsid w:val="0025005A"/>
    <w:rsid w:val="00250252"/>
    <w:rsid w:val="00250B80"/>
    <w:rsid w:val="00252398"/>
    <w:rsid w:val="00252498"/>
    <w:rsid w:val="00253F52"/>
    <w:rsid w:val="002548C3"/>
    <w:rsid w:val="002554B6"/>
    <w:rsid w:val="00255F74"/>
    <w:rsid w:val="002604B4"/>
    <w:rsid w:val="00261171"/>
    <w:rsid w:val="002616A3"/>
    <w:rsid w:val="00263C2C"/>
    <w:rsid w:val="00263FBB"/>
    <w:rsid w:val="002654F7"/>
    <w:rsid w:val="00265688"/>
    <w:rsid w:val="00270326"/>
    <w:rsid w:val="00272B7A"/>
    <w:rsid w:val="00272F1F"/>
    <w:rsid w:val="00274473"/>
    <w:rsid w:val="002768B4"/>
    <w:rsid w:val="00277F8F"/>
    <w:rsid w:val="0028077E"/>
    <w:rsid w:val="00280B8B"/>
    <w:rsid w:val="00280E79"/>
    <w:rsid w:val="00281EC3"/>
    <w:rsid w:val="00282306"/>
    <w:rsid w:val="002858E5"/>
    <w:rsid w:val="00286B99"/>
    <w:rsid w:val="0028724A"/>
    <w:rsid w:val="002906DD"/>
    <w:rsid w:val="00290B29"/>
    <w:rsid w:val="00294393"/>
    <w:rsid w:val="0029545C"/>
    <w:rsid w:val="00295C2E"/>
    <w:rsid w:val="00295FEE"/>
    <w:rsid w:val="0029613C"/>
    <w:rsid w:val="00296F4A"/>
    <w:rsid w:val="002A0196"/>
    <w:rsid w:val="002A0D47"/>
    <w:rsid w:val="002A332A"/>
    <w:rsid w:val="002A3476"/>
    <w:rsid w:val="002A37B5"/>
    <w:rsid w:val="002A5438"/>
    <w:rsid w:val="002A63C2"/>
    <w:rsid w:val="002A65B3"/>
    <w:rsid w:val="002A7C7B"/>
    <w:rsid w:val="002B04BB"/>
    <w:rsid w:val="002B2EA7"/>
    <w:rsid w:val="002B2F6A"/>
    <w:rsid w:val="002B33C9"/>
    <w:rsid w:val="002B7D7E"/>
    <w:rsid w:val="002C068B"/>
    <w:rsid w:val="002C263A"/>
    <w:rsid w:val="002C36B6"/>
    <w:rsid w:val="002C42F5"/>
    <w:rsid w:val="002C4383"/>
    <w:rsid w:val="002C50EB"/>
    <w:rsid w:val="002C7E9A"/>
    <w:rsid w:val="002D0CD6"/>
    <w:rsid w:val="002D0D70"/>
    <w:rsid w:val="002D1817"/>
    <w:rsid w:val="002D1A70"/>
    <w:rsid w:val="002D20D2"/>
    <w:rsid w:val="002D24F8"/>
    <w:rsid w:val="002D2A70"/>
    <w:rsid w:val="002D3880"/>
    <w:rsid w:val="002D4295"/>
    <w:rsid w:val="002D42B9"/>
    <w:rsid w:val="002D63D3"/>
    <w:rsid w:val="002E1FDE"/>
    <w:rsid w:val="002E219D"/>
    <w:rsid w:val="002E3CAD"/>
    <w:rsid w:val="002E6472"/>
    <w:rsid w:val="002E65F4"/>
    <w:rsid w:val="002E6C04"/>
    <w:rsid w:val="002F15FA"/>
    <w:rsid w:val="002F2BED"/>
    <w:rsid w:val="002F2E92"/>
    <w:rsid w:val="002F337B"/>
    <w:rsid w:val="002F345D"/>
    <w:rsid w:val="002F5250"/>
    <w:rsid w:val="002F5759"/>
    <w:rsid w:val="002F59C9"/>
    <w:rsid w:val="002F59FE"/>
    <w:rsid w:val="002F6676"/>
    <w:rsid w:val="002F718F"/>
    <w:rsid w:val="002F74B3"/>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5734"/>
    <w:rsid w:val="00325C93"/>
    <w:rsid w:val="003260E1"/>
    <w:rsid w:val="00331981"/>
    <w:rsid w:val="00332192"/>
    <w:rsid w:val="00332416"/>
    <w:rsid w:val="003329FF"/>
    <w:rsid w:val="0033462B"/>
    <w:rsid w:val="00334AD6"/>
    <w:rsid w:val="00334FCA"/>
    <w:rsid w:val="003352C8"/>
    <w:rsid w:val="003355E7"/>
    <w:rsid w:val="003366E9"/>
    <w:rsid w:val="00336E40"/>
    <w:rsid w:val="00340645"/>
    <w:rsid w:val="00341581"/>
    <w:rsid w:val="0034186C"/>
    <w:rsid w:val="00341F6A"/>
    <w:rsid w:val="003423F4"/>
    <w:rsid w:val="00343BB2"/>
    <w:rsid w:val="00344FB9"/>
    <w:rsid w:val="0034647E"/>
    <w:rsid w:val="00346ADE"/>
    <w:rsid w:val="00346EFF"/>
    <w:rsid w:val="00347430"/>
    <w:rsid w:val="00352231"/>
    <w:rsid w:val="003528AF"/>
    <w:rsid w:val="00353589"/>
    <w:rsid w:val="0035781F"/>
    <w:rsid w:val="00357CEB"/>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7954"/>
    <w:rsid w:val="00390733"/>
    <w:rsid w:val="0039187D"/>
    <w:rsid w:val="00393C7F"/>
    <w:rsid w:val="00395A63"/>
    <w:rsid w:val="00395B4A"/>
    <w:rsid w:val="003967C9"/>
    <w:rsid w:val="003A0B33"/>
    <w:rsid w:val="003A109E"/>
    <w:rsid w:val="003A206A"/>
    <w:rsid w:val="003A4033"/>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5F3C"/>
    <w:rsid w:val="003D5F82"/>
    <w:rsid w:val="003D60E4"/>
    <w:rsid w:val="003E1CBC"/>
    <w:rsid w:val="003E1DB4"/>
    <w:rsid w:val="003E289C"/>
    <w:rsid w:val="003E3336"/>
    <w:rsid w:val="003E34BF"/>
    <w:rsid w:val="003E35FD"/>
    <w:rsid w:val="003E366C"/>
    <w:rsid w:val="003E4177"/>
    <w:rsid w:val="003E44A9"/>
    <w:rsid w:val="003E4A7B"/>
    <w:rsid w:val="003E5239"/>
    <w:rsid w:val="003E609D"/>
    <w:rsid w:val="003F02EE"/>
    <w:rsid w:val="003F0D9A"/>
    <w:rsid w:val="003F29C4"/>
    <w:rsid w:val="003F2A53"/>
    <w:rsid w:val="003F3008"/>
    <w:rsid w:val="003F6F09"/>
    <w:rsid w:val="003F7D30"/>
    <w:rsid w:val="00400357"/>
    <w:rsid w:val="004004AE"/>
    <w:rsid w:val="00401C3F"/>
    <w:rsid w:val="0040268E"/>
    <w:rsid w:val="00402DA7"/>
    <w:rsid w:val="0040438A"/>
    <w:rsid w:val="00404A12"/>
    <w:rsid w:val="00405943"/>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3D32"/>
    <w:rsid w:val="00433E35"/>
    <w:rsid w:val="004355E9"/>
    <w:rsid w:val="004379F5"/>
    <w:rsid w:val="00437CE2"/>
    <w:rsid w:val="004415F3"/>
    <w:rsid w:val="00441D66"/>
    <w:rsid w:val="004443B1"/>
    <w:rsid w:val="00451F31"/>
    <w:rsid w:val="004552CB"/>
    <w:rsid w:val="00456381"/>
    <w:rsid w:val="00457061"/>
    <w:rsid w:val="00457DC9"/>
    <w:rsid w:val="00460746"/>
    <w:rsid w:val="00461CF6"/>
    <w:rsid w:val="004629AE"/>
    <w:rsid w:val="0046383D"/>
    <w:rsid w:val="00464FB8"/>
    <w:rsid w:val="00465DC2"/>
    <w:rsid w:val="004717A5"/>
    <w:rsid w:val="0047223E"/>
    <w:rsid w:val="0047274B"/>
    <w:rsid w:val="0047394F"/>
    <w:rsid w:val="004754F1"/>
    <w:rsid w:val="004819F3"/>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242C"/>
    <w:rsid w:val="00493846"/>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44F4"/>
    <w:rsid w:val="004B5E49"/>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4DAC"/>
    <w:rsid w:val="005158F1"/>
    <w:rsid w:val="0051599E"/>
    <w:rsid w:val="0052070F"/>
    <w:rsid w:val="0052106E"/>
    <w:rsid w:val="00523863"/>
    <w:rsid w:val="00523EEE"/>
    <w:rsid w:val="00523F26"/>
    <w:rsid w:val="005252D6"/>
    <w:rsid w:val="00527ABB"/>
    <w:rsid w:val="00527CB1"/>
    <w:rsid w:val="00527CC2"/>
    <w:rsid w:val="005314D0"/>
    <w:rsid w:val="00533BF0"/>
    <w:rsid w:val="00535BFB"/>
    <w:rsid w:val="00536181"/>
    <w:rsid w:val="0054025C"/>
    <w:rsid w:val="0054042A"/>
    <w:rsid w:val="00540A73"/>
    <w:rsid w:val="00542891"/>
    <w:rsid w:val="00544548"/>
    <w:rsid w:val="00544615"/>
    <w:rsid w:val="00544A26"/>
    <w:rsid w:val="005450AE"/>
    <w:rsid w:val="005452CE"/>
    <w:rsid w:val="00545346"/>
    <w:rsid w:val="00550040"/>
    <w:rsid w:val="005502CE"/>
    <w:rsid w:val="00550D8B"/>
    <w:rsid w:val="0055409C"/>
    <w:rsid w:val="005550B0"/>
    <w:rsid w:val="00556A23"/>
    <w:rsid w:val="00560C7F"/>
    <w:rsid w:val="0056194A"/>
    <w:rsid w:val="005632FF"/>
    <w:rsid w:val="00565241"/>
    <w:rsid w:val="00567706"/>
    <w:rsid w:val="00567915"/>
    <w:rsid w:val="005709FC"/>
    <w:rsid w:val="0057126B"/>
    <w:rsid w:val="00573F8E"/>
    <w:rsid w:val="00574DB6"/>
    <w:rsid w:val="0057514C"/>
    <w:rsid w:val="00576767"/>
    <w:rsid w:val="00580BCD"/>
    <w:rsid w:val="0058155F"/>
    <w:rsid w:val="005818CF"/>
    <w:rsid w:val="00582A95"/>
    <w:rsid w:val="0058394A"/>
    <w:rsid w:val="00585042"/>
    <w:rsid w:val="00586C4A"/>
    <w:rsid w:val="005875C2"/>
    <w:rsid w:val="00592A37"/>
    <w:rsid w:val="00592BCD"/>
    <w:rsid w:val="00592F60"/>
    <w:rsid w:val="00594441"/>
    <w:rsid w:val="00594FE8"/>
    <w:rsid w:val="00596075"/>
    <w:rsid w:val="00597F8A"/>
    <w:rsid w:val="005A0ACC"/>
    <w:rsid w:val="005A1609"/>
    <w:rsid w:val="005A1CDF"/>
    <w:rsid w:val="005A1E91"/>
    <w:rsid w:val="005A3530"/>
    <w:rsid w:val="005A402F"/>
    <w:rsid w:val="005A4339"/>
    <w:rsid w:val="005A6D1D"/>
    <w:rsid w:val="005A6D30"/>
    <w:rsid w:val="005A74FF"/>
    <w:rsid w:val="005B1089"/>
    <w:rsid w:val="005B1D5A"/>
    <w:rsid w:val="005B2CE7"/>
    <w:rsid w:val="005B2FB9"/>
    <w:rsid w:val="005B4566"/>
    <w:rsid w:val="005B57E8"/>
    <w:rsid w:val="005B6E69"/>
    <w:rsid w:val="005C1119"/>
    <w:rsid w:val="005C3380"/>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36D8"/>
    <w:rsid w:val="005E433F"/>
    <w:rsid w:val="005E7812"/>
    <w:rsid w:val="005E7CFF"/>
    <w:rsid w:val="005F1735"/>
    <w:rsid w:val="005F219A"/>
    <w:rsid w:val="005F6BF2"/>
    <w:rsid w:val="005F6FEE"/>
    <w:rsid w:val="00600A42"/>
    <w:rsid w:val="00601749"/>
    <w:rsid w:val="00602A33"/>
    <w:rsid w:val="00603221"/>
    <w:rsid w:val="00603A43"/>
    <w:rsid w:val="00605A3F"/>
    <w:rsid w:val="00606D5A"/>
    <w:rsid w:val="00606EF6"/>
    <w:rsid w:val="006116B0"/>
    <w:rsid w:val="006119DB"/>
    <w:rsid w:val="00611C19"/>
    <w:rsid w:val="006134D0"/>
    <w:rsid w:val="006137C2"/>
    <w:rsid w:val="00614898"/>
    <w:rsid w:val="00621A10"/>
    <w:rsid w:val="00621C15"/>
    <w:rsid w:val="00621EF0"/>
    <w:rsid w:val="00623457"/>
    <w:rsid w:val="00624353"/>
    <w:rsid w:val="006250CC"/>
    <w:rsid w:val="00626490"/>
    <w:rsid w:val="006266B1"/>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F3B"/>
    <w:rsid w:val="00663A09"/>
    <w:rsid w:val="00670E43"/>
    <w:rsid w:val="006712BB"/>
    <w:rsid w:val="006712BF"/>
    <w:rsid w:val="006719D5"/>
    <w:rsid w:val="00671C2E"/>
    <w:rsid w:val="00671CE2"/>
    <w:rsid w:val="006726E4"/>
    <w:rsid w:val="00672C9B"/>
    <w:rsid w:val="00672DE1"/>
    <w:rsid w:val="00673490"/>
    <w:rsid w:val="00675282"/>
    <w:rsid w:val="006755FB"/>
    <w:rsid w:val="006771AF"/>
    <w:rsid w:val="00680005"/>
    <w:rsid w:val="0068041D"/>
    <w:rsid w:val="00683114"/>
    <w:rsid w:val="00683307"/>
    <w:rsid w:val="006838F7"/>
    <w:rsid w:val="00685B7D"/>
    <w:rsid w:val="00685FDF"/>
    <w:rsid w:val="0068732F"/>
    <w:rsid w:val="00687D77"/>
    <w:rsid w:val="00687F93"/>
    <w:rsid w:val="00692A78"/>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D17B0"/>
    <w:rsid w:val="006D3DA7"/>
    <w:rsid w:val="006D523A"/>
    <w:rsid w:val="006D5EF5"/>
    <w:rsid w:val="006D70E7"/>
    <w:rsid w:val="006E092B"/>
    <w:rsid w:val="006E4901"/>
    <w:rsid w:val="006E4C2E"/>
    <w:rsid w:val="006E5AB3"/>
    <w:rsid w:val="006E5DB7"/>
    <w:rsid w:val="006E75EE"/>
    <w:rsid w:val="006E7ADD"/>
    <w:rsid w:val="006F0660"/>
    <w:rsid w:val="006F430F"/>
    <w:rsid w:val="006F4821"/>
    <w:rsid w:val="006F691A"/>
    <w:rsid w:val="00701BF0"/>
    <w:rsid w:val="00704D1F"/>
    <w:rsid w:val="007059C8"/>
    <w:rsid w:val="007060B5"/>
    <w:rsid w:val="007079D6"/>
    <w:rsid w:val="00707DC2"/>
    <w:rsid w:val="0071259E"/>
    <w:rsid w:val="0071303E"/>
    <w:rsid w:val="00715492"/>
    <w:rsid w:val="00716C59"/>
    <w:rsid w:val="007173E9"/>
    <w:rsid w:val="0071754A"/>
    <w:rsid w:val="007201B2"/>
    <w:rsid w:val="00720790"/>
    <w:rsid w:val="00720EE6"/>
    <w:rsid w:val="00722D14"/>
    <w:rsid w:val="00723994"/>
    <w:rsid w:val="00725FEA"/>
    <w:rsid w:val="0072750F"/>
    <w:rsid w:val="00730200"/>
    <w:rsid w:val="00730982"/>
    <w:rsid w:val="00730E2E"/>
    <w:rsid w:val="00730FB9"/>
    <w:rsid w:val="00732902"/>
    <w:rsid w:val="00732AD2"/>
    <w:rsid w:val="007340CA"/>
    <w:rsid w:val="00734BF4"/>
    <w:rsid w:val="00740870"/>
    <w:rsid w:val="0074334B"/>
    <w:rsid w:val="00743848"/>
    <w:rsid w:val="00745634"/>
    <w:rsid w:val="00747739"/>
    <w:rsid w:val="0075145D"/>
    <w:rsid w:val="0075191E"/>
    <w:rsid w:val="007541C6"/>
    <w:rsid w:val="00754574"/>
    <w:rsid w:val="00754F62"/>
    <w:rsid w:val="00755711"/>
    <w:rsid w:val="007574C4"/>
    <w:rsid w:val="00760738"/>
    <w:rsid w:val="007611FF"/>
    <w:rsid w:val="00762389"/>
    <w:rsid w:val="007662F0"/>
    <w:rsid w:val="00766AC6"/>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396E"/>
    <w:rsid w:val="00793D43"/>
    <w:rsid w:val="007951BC"/>
    <w:rsid w:val="00796046"/>
    <w:rsid w:val="007A0404"/>
    <w:rsid w:val="007A0CF7"/>
    <w:rsid w:val="007A2205"/>
    <w:rsid w:val="007A29CC"/>
    <w:rsid w:val="007A36BD"/>
    <w:rsid w:val="007A3AC0"/>
    <w:rsid w:val="007A42C6"/>
    <w:rsid w:val="007A778C"/>
    <w:rsid w:val="007A7DCA"/>
    <w:rsid w:val="007B024B"/>
    <w:rsid w:val="007B453F"/>
    <w:rsid w:val="007B5925"/>
    <w:rsid w:val="007B62F5"/>
    <w:rsid w:val="007C009B"/>
    <w:rsid w:val="007C06F4"/>
    <w:rsid w:val="007C3D4C"/>
    <w:rsid w:val="007C4F19"/>
    <w:rsid w:val="007C5598"/>
    <w:rsid w:val="007C6571"/>
    <w:rsid w:val="007C6CBD"/>
    <w:rsid w:val="007C6DF1"/>
    <w:rsid w:val="007C6E3D"/>
    <w:rsid w:val="007D167A"/>
    <w:rsid w:val="007D2CC2"/>
    <w:rsid w:val="007D3A48"/>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C74"/>
    <w:rsid w:val="007F3E46"/>
    <w:rsid w:val="007F7282"/>
    <w:rsid w:val="007F7398"/>
    <w:rsid w:val="00801202"/>
    <w:rsid w:val="00801521"/>
    <w:rsid w:val="008037A6"/>
    <w:rsid w:val="00803EC4"/>
    <w:rsid w:val="008063A1"/>
    <w:rsid w:val="00806C9F"/>
    <w:rsid w:val="0080736B"/>
    <w:rsid w:val="00810EBB"/>
    <w:rsid w:val="00811DEB"/>
    <w:rsid w:val="008129E2"/>
    <w:rsid w:val="0081422D"/>
    <w:rsid w:val="00814752"/>
    <w:rsid w:val="0081766D"/>
    <w:rsid w:val="00821852"/>
    <w:rsid w:val="0082284D"/>
    <w:rsid w:val="008246E5"/>
    <w:rsid w:val="00824E13"/>
    <w:rsid w:val="00826E90"/>
    <w:rsid w:val="008277DE"/>
    <w:rsid w:val="00827C49"/>
    <w:rsid w:val="00827CEF"/>
    <w:rsid w:val="008306FF"/>
    <w:rsid w:val="008338F0"/>
    <w:rsid w:val="00833988"/>
    <w:rsid w:val="00833A04"/>
    <w:rsid w:val="00833DEA"/>
    <w:rsid w:val="00836A2B"/>
    <w:rsid w:val="00837145"/>
    <w:rsid w:val="008376F9"/>
    <w:rsid w:val="008379CC"/>
    <w:rsid w:val="00840707"/>
    <w:rsid w:val="008413C1"/>
    <w:rsid w:val="00842CDC"/>
    <w:rsid w:val="00843142"/>
    <w:rsid w:val="00843444"/>
    <w:rsid w:val="0084469B"/>
    <w:rsid w:val="0084517C"/>
    <w:rsid w:val="008457D8"/>
    <w:rsid w:val="00853A4C"/>
    <w:rsid w:val="00854F57"/>
    <w:rsid w:val="008617EB"/>
    <w:rsid w:val="00864DAA"/>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A116E"/>
    <w:rsid w:val="008A2615"/>
    <w:rsid w:val="008A3546"/>
    <w:rsid w:val="008A3DAA"/>
    <w:rsid w:val="008A3FC9"/>
    <w:rsid w:val="008A4C03"/>
    <w:rsid w:val="008B04E3"/>
    <w:rsid w:val="008B18E4"/>
    <w:rsid w:val="008B41C9"/>
    <w:rsid w:val="008B4966"/>
    <w:rsid w:val="008B546A"/>
    <w:rsid w:val="008B685D"/>
    <w:rsid w:val="008B6FE1"/>
    <w:rsid w:val="008B7637"/>
    <w:rsid w:val="008C0BF3"/>
    <w:rsid w:val="008C3823"/>
    <w:rsid w:val="008C4A29"/>
    <w:rsid w:val="008C6754"/>
    <w:rsid w:val="008C6F6A"/>
    <w:rsid w:val="008C7FFC"/>
    <w:rsid w:val="008D181B"/>
    <w:rsid w:val="008D1CFE"/>
    <w:rsid w:val="008D5706"/>
    <w:rsid w:val="008E0D66"/>
    <w:rsid w:val="008E0D9D"/>
    <w:rsid w:val="008E15CB"/>
    <w:rsid w:val="008E18C3"/>
    <w:rsid w:val="008E36D7"/>
    <w:rsid w:val="008E4236"/>
    <w:rsid w:val="008E43C4"/>
    <w:rsid w:val="008E444E"/>
    <w:rsid w:val="008F1CDD"/>
    <w:rsid w:val="008F2472"/>
    <w:rsid w:val="008F30DE"/>
    <w:rsid w:val="008F3F57"/>
    <w:rsid w:val="008F4C61"/>
    <w:rsid w:val="008F55A6"/>
    <w:rsid w:val="008F5B72"/>
    <w:rsid w:val="008F63C5"/>
    <w:rsid w:val="008F654E"/>
    <w:rsid w:val="008F6735"/>
    <w:rsid w:val="008F7E20"/>
    <w:rsid w:val="009006B5"/>
    <w:rsid w:val="00907FAD"/>
    <w:rsid w:val="009144E7"/>
    <w:rsid w:val="009152EB"/>
    <w:rsid w:val="00915939"/>
    <w:rsid w:val="00915C7C"/>
    <w:rsid w:val="00915DD9"/>
    <w:rsid w:val="00916110"/>
    <w:rsid w:val="00916AF6"/>
    <w:rsid w:val="009177D5"/>
    <w:rsid w:val="0092107C"/>
    <w:rsid w:val="00921082"/>
    <w:rsid w:val="00921670"/>
    <w:rsid w:val="00921D35"/>
    <w:rsid w:val="00922468"/>
    <w:rsid w:val="009237A9"/>
    <w:rsid w:val="00925636"/>
    <w:rsid w:val="00930E97"/>
    <w:rsid w:val="009325D7"/>
    <w:rsid w:val="00932CAD"/>
    <w:rsid w:val="009331B5"/>
    <w:rsid w:val="00933266"/>
    <w:rsid w:val="00934091"/>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6CBB"/>
    <w:rsid w:val="00980FFC"/>
    <w:rsid w:val="0098350A"/>
    <w:rsid w:val="00983B09"/>
    <w:rsid w:val="00984A46"/>
    <w:rsid w:val="0098582F"/>
    <w:rsid w:val="00985ED9"/>
    <w:rsid w:val="00986151"/>
    <w:rsid w:val="00987460"/>
    <w:rsid w:val="009877DD"/>
    <w:rsid w:val="00990911"/>
    <w:rsid w:val="009914CC"/>
    <w:rsid w:val="0099331B"/>
    <w:rsid w:val="00993706"/>
    <w:rsid w:val="00994167"/>
    <w:rsid w:val="00996C3E"/>
    <w:rsid w:val="00997953"/>
    <w:rsid w:val="009A0F79"/>
    <w:rsid w:val="009A1C0F"/>
    <w:rsid w:val="009A284F"/>
    <w:rsid w:val="009A2B17"/>
    <w:rsid w:val="009A3D76"/>
    <w:rsid w:val="009A3E22"/>
    <w:rsid w:val="009A656D"/>
    <w:rsid w:val="009A66CB"/>
    <w:rsid w:val="009B195F"/>
    <w:rsid w:val="009B1A8B"/>
    <w:rsid w:val="009B278A"/>
    <w:rsid w:val="009B5911"/>
    <w:rsid w:val="009B5E13"/>
    <w:rsid w:val="009B6AAD"/>
    <w:rsid w:val="009C0AFF"/>
    <w:rsid w:val="009C14A3"/>
    <w:rsid w:val="009C1885"/>
    <w:rsid w:val="009C1BEB"/>
    <w:rsid w:val="009C1F70"/>
    <w:rsid w:val="009C3C60"/>
    <w:rsid w:val="009C54A1"/>
    <w:rsid w:val="009C5EA6"/>
    <w:rsid w:val="009C6FF6"/>
    <w:rsid w:val="009C7D79"/>
    <w:rsid w:val="009D2D0A"/>
    <w:rsid w:val="009D3802"/>
    <w:rsid w:val="009D3BDA"/>
    <w:rsid w:val="009D5082"/>
    <w:rsid w:val="009E1A71"/>
    <w:rsid w:val="009E2028"/>
    <w:rsid w:val="009E25A5"/>
    <w:rsid w:val="009E2813"/>
    <w:rsid w:val="009E2949"/>
    <w:rsid w:val="009E35AB"/>
    <w:rsid w:val="009E3BD5"/>
    <w:rsid w:val="009E58E5"/>
    <w:rsid w:val="009F0263"/>
    <w:rsid w:val="009F2455"/>
    <w:rsid w:val="009F473A"/>
    <w:rsid w:val="009F688B"/>
    <w:rsid w:val="00A00118"/>
    <w:rsid w:val="00A01EC2"/>
    <w:rsid w:val="00A03AC1"/>
    <w:rsid w:val="00A05069"/>
    <w:rsid w:val="00A06BE3"/>
    <w:rsid w:val="00A07192"/>
    <w:rsid w:val="00A12F7D"/>
    <w:rsid w:val="00A204F8"/>
    <w:rsid w:val="00A20DEF"/>
    <w:rsid w:val="00A22261"/>
    <w:rsid w:val="00A22456"/>
    <w:rsid w:val="00A22DAD"/>
    <w:rsid w:val="00A23DF2"/>
    <w:rsid w:val="00A23EAB"/>
    <w:rsid w:val="00A2526D"/>
    <w:rsid w:val="00A30F24"/>
    <w:rsid w:val="00A31B41"/>
    <w:rsid w:val="00A334BA"/>
    <w:rsid w:val="00A360F1"/>
    <w:rsid w:val="00A406A5"/>
    <w:rsid w:val="00A41B17"/>
    <w:rsid w:val="00A41E03"/>
    <w:rsid w:val="00A42B88"/>
    <w:rsid w:val="00A4342C"/>
    <w:rsid w:val="00A43B99"/>
    <w:rsid w:val="00A43E67"/>
    <w:rsid w:val="00A449C6"/>
    <w:rsid w:val="00A4737C"/>
    <w:rsid w:val="00A500B7"/>
    <w:rsid w:val="00A5214E"/>
    <w:rsid w:val="00A52A34"/>
    <w:rsid w:val="00A54AB4"/>
    <w:rsid w:val="00A5670E"/>
    <w:rsid w:val="00A57790"/>
    <w:rsid w:val="00A57BD8"/>
    <w:rsid w:val="00A57FE4"/>
    <w:rsid w:val="00A60B6C"/>
    <w:rsid w:val="00A6133A"/>
    <w:rsid w:val="00A6137F"/>
    <w:rsid w:val="00A613D1"/>
    <w:rsid w:val="00A61AA7"/>
    <w:rsid w:val="00A632B2"/>
    <w:rsid w:val="00A64408"/>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69D"/>
    <w:rsid w:val="00A96A46"/>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3AFC"/>
    <w:rsid w:val="00AC5EFF"/>
    <w:rsid w:val="00AC6490"/>
    <w:rsid w:val="00AD2F7C"/>
    <w:rsid w:val="00AD3C9D"/>
    <w:rsid w:val="00AD558F"/>
    <w:rsid w:val="00AD6824"/>
    <w:rsid w:val="00AD70BB"/>
    <w:rsid w:val="00AD76E6"/>
    <w:rsid w:val="00AD7DFB"/>
    <w:rsid w:val="00AE09AD"/>
    <w:rsid w:val="00AE1240"/>
    <w:rsid w:val="00AE21AF"/>
    <w:rsid w:val="00AE2754"/>
    <w:rsid w:val="00AE28D7"/>
    <w:rsid w:val="00AE32CA"/>
    <w:rsid w:val="00AE3E98"/>
    <w:rsid w:val="00AE5595"/>
    <w:rsid w:val="00AE5B7C"/>
    <w:rsid w:val="00AF20F1"/>
    <w:rsid w:val="00AF2939"/>
    <w:rsid w:val="00AF4A90"/>
    <w:rsid w:val="00AF6BC2"/>
    <w:rsid w:val="00AF7640"/>
    <w:rsid w:val="00AF7A8A"/>
    <w:rsid w:val="00B00DE1"/>
    <w:rsid w:val="00B02D71"/>
    <w:rsid w:val="00B048E7"/>
    <w:rsid w:val="00B04AF3"/>
    <w:rsid w:val="00B04C97"/>
    <w:rsid w:val="00B05B5D"/>
    <w:rsid w:val="00B07864"/>
    <w:rsid w:val="00B07C02"/>
    <w:rsid w:val="00B11217"/>
    <w:rsid w:val="00B1145F"/>
    <w:rsid w:val="00B1259E"/>
    <w:rsid w:val="00B143DA"/>
    <w:rsid w:val="00B16B8B"/>
    <w:rsid w:val="00B20201"/>
    <w:rsid w:val="00B21041"/>
    <w:rsid w:val="00B21220"/>
    <w:rsid w:val="00B2164A"/>
    <w:rsid w:val="00B21B27"/>
    <w:rsid w:val="00B21E1B"/>
    <w:rsid w:val="00B21F56"/>
    <w:rsid w:val="00B22C3C"/>
    <w:rsid w:val="00B22F8D"/>
    <w:rsid w:val="00B23EC8"/>
    <w:rsid w:val="00B23FCC"/>
    <w:rsid w:val="00B256BC"/>
    <w:rsid w:val="00B305B0"/>
    <w:rsid w:val="00B3313C"/>
    <w:rsid w:val="00B34884"/>
    <w:rsid w:val="00B3743C"/>
    <w:rsid w:val="00B3759B"/>
    <w:rsid w:val="00B37D0A"/>
    <w:rsid w:val="00B40363"/>
    <w:rsid w:val="00B40B33"/>
    <w:rsid w:val="00B411FF"/>
    <w:rsid w:val="00B42BA2"/>
    <w:rsid w:val="00B43BB4"/>
    <w:rsid w:val="00B44182"/>
    <w:rsid w:val="00B4685E"/>
    <w:rsid w:val="00B50C47"/>
    <w:rsid w:val="00B52059"/>
    <w:rsid w:val="00B530BB"/>
    <w:rsid w:val="00B53297"/>
    <w:rsid w:val="00B53859"/>
    <w:rsid w:val="00B55A34"/>
    <w:rsid w:val="00B55E73"/>
    <w:rsid w:val="00B56A76"/>
    <w:rsid w:val="00B6050E"/>
    <w:rsid w:val="00B6066A"/>
    <w:rsid w:val="00B60E7A"/>
    <w:rsid w:val="00B6180B"/>
    <w:rsid w:val="00B622FA"/>
    <w:rsid w:val="00B63602"/>
    <w:rsid w:val="00B64F94"/>
    <w:rsid w:val="00B6523D"/>
    <w:rsid w:val="00B65713"/>
    <w:rsid w:val="00B65D70"/>
    <w:rsid w:val="00B66786"/>
    <w:rsid w:val="00B736B9"/>
    <w:rsid w:val="00B739BB"/>
    <w:rsid w:val="00B765DD"/>
    <w:rsid w:val="00B802EF"/>
    <w:rsid w:val="00B8382F"/>
    <w:rsid w:val="00B842C8"/>
    <w:rsid w:val="00B8528C"/>
    <w:rsid w:val="00B852FB"/>
    <w:rsid w:val="00B8545D"/>
    <w:rsid w:val="00B86104"/>
    <w:rsid w:val="00B86703"/>
    <w:rsid w:val="00B8683B"/>
    <w:rsid w:val="00B86F1D"/>
    <w:rsid w:val="00B86F4B"/>
    <w:rsid w:val="00B90581"/>
    <w:rsid w:val="00B90B4B"/>
    <w:rsid w:val="00B9111A"/>
    <w:rsid w:val="00B92A37"/>
    <w:rsid w:val="00B94118"/>
    <w:rsid w:val="00B941FC"/>
    <w:rsid w:val="00B9437F"/>
    <w:rsid w:val="00B94EF9"/>
    <w:rsid w:val="00B96028"/>
    <w:rsid w:val="00B97398"/>
    <w:rsid w:val="00BA010E"/>
    <w:rsid w:val="00BA02D6"/>
    <w:rsid w:val="00BA0693"/>
    <w:rsid w:val="00BA1D8E"/>
    <w:rsid w:val="00BA2DC9"/>
    <w:rsid w:val="00BA6AC6"/>
    <w:rsid w:val="00BB14D1"/>
    <w:rsid w:val="00BB3801"/>
    <w:rsid w:val="00BB4613"/>
    <w:rsid w:val="00BB555C"/>
    <w:rsid w:val="00BB5BD6"/>
    <w:rsid w:val="00BB63F6"/>
    <w:rsid w:val="00BB7146"/>
    <w:rsid w:val="00BC373E"/>
    <w:rsid w:val="00BC485D"/>
    <w:rsid w:val="00BC4C83"/>
    <w:rsid w:val="00BC50F5"/>
    <w:rsid w:val="00BC5C8E"/>
    <w:rsid w:val="00BD0298"/>
    <w:rsid w:val="00BD15F9"/>
    <w:rsid w:val="00BD2017"/>
    <w:rsid w:val="00BD318C"/>
    <w:rsid w:val="00BD358F"/>
    <w:rsid w:val="00BD3F4C"/>
    <w:rsid w:val="00BD55C4"/>
    <w:rsid w:val="00BD5E53"/>
    <w:rsid w:val="00BD6D0B"/>
    <w:rsid w:val="00BE0328"/>
    <w:rsid w:val="00BE40FF"/>
    <w:rsid w:val="00BE6F4C"/>
    <w:rsid w:val="00BE73E8"/>
    <w:rsid w:val="00BE74F7"/>
    <w:rsid w:val="00BE779C"/>
    <w:rsid w:val="00BF1679"/>
    <w:rsid w:val="00BF1D2A"/>
    <w:rsid w:val="00BF6024"/>
    <w:rsid w:val="00BF6D67"/>
    <w:rsid w:val="00BF73B0"/>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37A3"/>
    <w:rsid w:val="00C23EE8"/>
    <w:rsid w:val="00C24419"/>
    <w:rsid w:val="00C25AFF"/>
    <w:rsid w:val="00C267C9"/>
    <w:rsid w:val="00C277E3"/>
    <w:rsid w:val="00C27CEC"/>
    <w:rsid w:val="00C32872"/>
    <w:rsid w:val="00C32AE0"/>
    <w:rsid w:val="00C33C73"/>
    <w:rsid w:val="00C34B9F"/>
    <w:rsid w:val="00C35C21"/>
    <w:rsid w:val="00C3643F"/>
    <w:rsid w:val="00C36FBE"/>
    <w:rsid w:val="00C40EC3"/>
    <w:rsid w:val="00C40FB9"/>
    <w:rsid w:val="00C4217E"/>
    <w:rsid w:val="00C442A6"/>
    <w:rsid w:val="00C50319"/>
    <w:rsid w:val="00C52DD2"/>
    <w:rsid w:val="00C535AC"/>
    <w:rsid w:val="00C54C91"/>
    <w:rsid w:val="00C570AF"/>
    <w:rsid w:val="00C5722A"/>
    <w:rsid w:val="00C5749E"/>
    <w:rsid w:val="00C57BFF"/>
    <w:rsid w:val="00C622A6"/>
    <w:rsid w:val="00C6427F"/>
    <w:rsid w:val="00C6622B"/>
    <w:rsid w:val="00C66EE2"/>
    <w:rsid w:val="00C673A6"/>
    <w:rsid w:val="00C70979"/>
    <w:rsid w:val="00C70B7E"/>
    <w:rsid w:val="00C71236"/>
    <w:rsid w:val="00C71722"/>
    <w:rsid w:val="00C74072"/>
    <w:rsid w:val="00C7538D"/>
    <w:rsid w:val="00C77CBD"/>
    <w:rsid w:val="00C77D57"/>
    <w:rsid w:val="00C81258"/>
    <w:rsid w:val="00C82832"/>
    <w:rsid w:val="00C82DB4"/>
    <w:rsid w:val="00C8339C"/>
    <w:rsid w:val="00C837EE"/>
    <w:rsid w:val="00C843CA"/>
    <w:rsid w:val="00C84B11"/>
    <w:rsid w:val="00C86E94"/>
    <w:rsid w:val="00C87C2F"/>
    <w:rsid w:val="00C908BD"/>
    <w:rsid w:val="00C90A04"/>
    <w:rsid w:val="00C91AA6"/>
    <w:rsid w:val="00C91ECC"/>
    <w:rsid w:val="00C92505"/>
    <w:rsid w:val="00C93069"/>
    <w:rsid w:val="00C931A2"/>
    <w:rsid w:val="00C93CF5"/>
    <w:rsid w:val="00C94338"/>
    <w:rsid w:val="00C946E9"/>
    <w:rsid w:val="00C95ACA"/>
    <w:rsid w:val="00C960CF"/>
    <w:rsid w:val="00C9729F"/>
    <w:rsid w:val="00C9790A"/>
    <w:rsid w:val="00CA11FB"/>
    <w:rsid w:val="00CA1F25"/>
    <w:rsid w:val="00CA2027"/>
    <w:rsid w:val="00CA2B84"/>
    <w:rsid w:val="00CA4C44"/>
    <w:rsid w:val="00CA50A3"/>
    <w:rsid w:val="00CA543A"/>
    <w:rsid w:val="00CA5BBB"/>
    <w:rsid w:val="00CA6082"/>
    <w:rsid w:val="00CA7AEF"/>
    <w:rsid w:val="00CA7CA9"/>
    <w:rsid w:val="00CB09B1"/>
    <w:rsid w:val="00CB1740"/>
    <w:rsid w:val="00CB27A7"/>
    <w:rsid w:val="00CB3073"/>
    <w:rsid w:val="00CB670F"/>
    <w:rsid w:val="00CC2818"/>
    <w:rsid w:val="00CC3540"/>
    <w:rsid w:val="00CC477D"/>
    <w:rsid w:val="00CC5353"/>
    <w:rsid w:val="00CC5F3F"/>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3230"/>
    <w:rsid w:val="00CE64F0"/>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D61"/>
    <w:rsid w:val="00D472F0"/>
    <w:rsid w:val="00D50CDE"/>
    <w:rsid w:val="00D50D14"/>
    <w:rsid w:val="00D51954"/>
    <w:rsid w:val="00D5279B"/>
    <w:rsid w:val="00D52D6B"/>
    <w:rsid w:val="00D54321"/>
    <w:rsid w:val="00D54636"/>
    <w:rsid w:val="00D547CD"/>
    <w:rsid w:val="00D54FB9"/>
    <w:rsid w:val="00D56132"/>
    <w:rsid w:val="00D6202B"/>
    <w:rsid w:val="00D62ABC"/>
    <w:rsid w:val="00D62BA6"/>
    <w:rsid w:val="00D63113"/>
    <w:rsid w:val="00D633BE"/>
    <w:rsid w:val="00D670EE"/>
    <w:rsid w:val="00D705C7"/>
    <w:rsid w:val="00D70DF4"/>
    <w:rsid w:val="00D712DF"/>
    <w:rsid w:val="00D72C0C"/>
    <w:rsid w:val="00D743A6"/>
    <w:rsid w:val="00D75347"/>
    <w:rsid w:val="00D75A0F"/>
    <w:rsid w:val="00D76AD7"/>
    <w:rsid w:val="00D77616"/>
    <w:rsid w:val="00D820D3"/>
    <w:rsid w:val="00D82765"/>
    <w:rsid w:val="00D83E2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65C6"/>
    <w:rsid w:val="00DB6E4F"/>
    <w:rsid w:val="00DC11E3"/>
    <w:rsid w:val="00DC5139"/>
    <w:rsid w:val="00DC5735"/>
    <w:rsid w:val="00DC687B"/>
    <w:rsid w:val="00DD0F6F"/>
    <w:rsid w:val="00DD1A4B"/>
    <w:rsid w:val="00DD223D"/>
    <w:rsid w:val="00DD2BF2"/>
    <w:rsid w:val="00DD2EB2"/>
    <w:rsid w:val="00DD5DDD"/>
    <w:rsid w:val="00DD65EE"/>
    <w:rsid w:val="00DD72A9"/>
    <w:rsid w:val="00DD7305"/>
    <w:rsid w:val="00DD7432"/>
    <w:rsid w:val="00DE03FC"/>
    <w:rsid w:val="00DE2EF3"/>
    <w:rsid w:val="00DE2F1D"/>
    <w:rsid w:val="00DE31C0"/>
    <w:rsid w:val="00DE4869"/>
    <w:rsid w:val="00DE4E97"/>
    <w:rsid w:val="00DE60EF"/>
    <w:rsid w:val="00DE6525"/>
    <w:rsid w:val="00DE79D9"/>
    <w:rsid w:val="00DF02B0"/>
    <w:rsid w:val="00DF0C2D"/>
    <w:rsid w:val="00DF1C80"/>
    <w:rsid w:val="00DF2EE5"/>
    <w:rsid w:val="00DF3663"/>
    <w:rsid w:val="00DF4927"/>
    <w:rsid w:val="00DF6A45"/>
    <w:rsid w:val="00DF6A64"/>
    <w:rsid w:val="00E009C3"/>
    <w:rsid w:val="00E012D7"/>
    <w:rsid w:val="00E01F92"/>
    <w:rsid w:val="00E02986"/>
    <w:rsid w:val="00E03665"/>
    <w:rsid w:val="00E03D45"/>
    <w:rsid w:val="00E03D9F"/>
    <w:rsid w:val="00E049A1"/>
    <w:rsid w:val="00E05F03"/>
    <w:rsid w:val="00E05F3A"/>
    <w:rsid w:val="00E0686B"/>
    <w:rsid w:val="00E1000A"/>
    <w:rsid w:val="00E122D5"/>
    <w:rsid w:val="00E13273"/>
    <w:rsid w:val="00E1337D"/>
    <w:rsid w:val="00E1385D"/>
    <w:rsid w:val="00E14152"/>
    <w:rsid w:val="00E14418"/>
    <w:rsid w:val="00E14FF7"/>
    <w:rsid w:val="00E15015"/>
    <w:rsid w:val="00E15F1E"/>
    <w:rsid w:val="00E167C9"/>
    <w:rsid w:val="00E17CF3"/>
    <w:rsid w:val="00E17EA6"/>
    <w:rsid w:val="00E2271E"/>
    <w:rsid w:val="00E256F9"/>
    <w:rsid w:val="00E30ACC"/>
    <w:rsid w:val="00E30C75"/>
    <w:rsid w:val="00E32531"/>
    <w:rsid w:val="00E348B3"/>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7533"/>
    <w:rsid w:val="00E633B9"/>
    <w:rsid w:val="00E6373E"/>
    <w:rsid w:val="00E64237"/>
    <w:rsid w:val="00E6489A"/>
    <w:rsid w:val="00E67229"/>
    <w:rsid w:val="00E7277B"/>
    <w:rsid w:val="00E72FB5"/>
    <w:rsid w:val="00E73849"/>
    <w:rsid w:val="00E75240"/>
    <w:rsid w:val="00E757DA"/>
    <w:rsid w:val="00E817D9"/>
    <w:rsid w:val="00E83D26"/>
    <w:rsid w:val="00E848F0"/>
    <w:rsid w:val="00E87A4F"/>
    <w:rsid w:val="00E87EA9"/>
    <w:rsid w:val="00E90691"/>
    <w:rsid w:val="00E9143D"/>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68A5"/>
    <w:rsid w:val="00EB736E"/>
    <w:rsid w:val="00EC271F"/>
    <w:rsid w:val="00EC2CA4"/>
    <w:rsid w:val="00EC5F01"/>
    <w:rsid w:val="00EC638C"/>
    <w:rsid w:val="00EC678C"/>
    <w:rsid w:val="00EC71C5"/>
    <w:rsid w:val="00ED0CBA"/>
    <w:rsid w:val="00ED44A8"/>
    <w:rsid w:val="00ED4715"/>
    <w:rsid w:val="00ED783C"/>
    <w:rsid w:val="00EE109D"/>
    <w:rsid w:val="00EE1E0B"/>
    <w:rsid w:val="00EE2614"/>
    <w:rsid w:val="00EE2684"/>
    <w:rsid w:val="00EE40A0"/>
    <w:rsid w:val="00EE7F42"/>
    <w:rsid w:val="00EF0725"/>
    <w:rsid w:val="00EF2204"/>
    <w:rsid w:val="00EF6F6E"/>
    <w:rsid w:val="00F005B4"/>
    <w:rsid w:val="00F05738"/>
    <w:rsid w:val="00F07A67"/>
    <w:rsid w:val="00F10040"/>
    <w:rsid w:val="00F109E1"/>
    <w:rsid w:val="00F11417"/>
    <w:rsid w:val="00F148CE"/>
    <w:rsid w:val="00F14ACB"/>
    <w:rsid w:val="00F152D3"/>
    <w:rsid w:val="00F1538B"/>
    <w:rsid w:val="00F158EB"/>
    <w:rsid w:val="00F1622E"/>
    <w:rsid w:val="00F170CA"/>
    <w:rsid w:val="00F205C3"/>
    <w:rsid w:val="00F21C80"/>
    <w:rsid w:val="00F21EE1"/>
    <w:rsid w:val="00F23046"/>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6A19"/>
    <w:rsid w:val="00F73196"/>
    <w:rsid w:val="00F745C2"/>
    <w:rsid w:val="00F76019"/>
    <w:rsid w:val="00F77E5B"/>
    <w:rsid w:val="00F80923"/>
    <w:rsid w:val="00F80E88"/>
    <w:rsid w:val="00F82263"/>
    <w:rsid w:val="00F82A8D"/>
    <w:rsid w:val="00F844B3"/>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4DC"/>
    <w:rsid w:val="00FA06DD"/>
    <w:rsid w:val="00FA0A70"/>
    <w:rsid w:val="00FA0DA6"/>
    <w:rsid w:val="00FA1669"/>
    <w:rsid w:val="00FA1BBC"/>
    <w:rsid w:val="00FA1FF9"/>
    <w:rsid w:val="00FA2B14"/>
    <w:rsid w:val="00FA35DE"/>
    <w:rsid w:val="00FA46BA"/>
    <w:rsid w:val="00FA4CDD"/>
    <w:rsid w:val="00FA6962"/>
    <w:rsid w:val="00FA7283"/>
    <w:rsid w:val="00FB0168"/>
    <w:rsid w:val="00FB03E0"/>
    <w:rsid w:val="00FB0FA2"/>
    <w:rsid w:val="00FB3E29"/>
    <w:rsid w:val="00FB429E"/>
    <w:rsid w:val="00FB5021"/>
    <w:rsid w:val="00FB65FD"/>
    <w:rsid w:val="00FB6863"/>
    <w:rsid w:val="00FC039B"/>
    <w:rsid w:val="00FC087C"/>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3AAE"/>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19004501">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36567</Words>
  <Characters>208433</Characters>
  <Application>Microsoft Office Word</Application>
  <DocSecurity>0</DocSecurity>
  <Lines>1736</Lines>
  <Paragraphs>489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2023-01-12T16:11:00Z</dcterms:created>
  <dcterms:modified xsi:type="dcterms:W3CDTF">2023-01-26T09:18:00Z</dcterms:modified>
</cp:coreProperties>
</file>